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3A" w:rsidRPr="00EF7F3A" w:rsidRDefault="00EF7F3A" w:rsidP="00EF7F3A">
      <w:pPr>
        <w:rPr>
          <w:sz w:val="20"/>
          <w:szCs w:val="20"/>
        </w:rPr>
      </w:pPr>
      <w:r w:rsidRPr="00EF7F3A">
        <w:rPr>
          <w:sz w:val="20"/>
          <w:szCs w:val="20"/>
        </w:rPr>
        <w:t>Informacja prasowa</w:t>
      </w:r>
    </w:p>
    <w:p w:rsidR="00EF7F3A" w:rsidRDefault="00EF7F3A" w:rsidP="00EF7F3A">
      <w:pPr>
        <w:jc w:val="center"/>
        <w:rPr>
          <w:b/>
          <w:bCs/>
        </w:rPr>
      </w:pPr>
    </w:p>
    <w:p w:rsidR="00EF7F3A" w:rsidRPr="00EF7F3A" w:rsidRDefault="00EF7F3A" w:rsidP="00B47FF6">
      <w:pPr>
        <w:rPr>
          <w:b/>
          <w:bCs/>
        </w:rPr>
      </w:pPr>
      <w:r w:rsidRPr="00EF7F3A">
        <w:rPr>
          <w:b/>
          <w:bCs/>
        </w:rPr>
        <w:t>Jak odnaleźć Twoją firmę w świecie offline? Reklama zewnętrzna jest na to idealnym rozwiązaniem</w:t>
      </w:r>
    </w:p>
    <w:p w:rsidR="000741B1" w:rsidRPr="002F24C0" w:rsidRDefault="0031214B" w:rsidP="000741B1">
      <w:pPr>
        <w:jc w:val="both"/>
        <w:rPr>
          <w:b/>
          <w:bCs/>
        </w:rPr>
      </w:pPr>
      <w:r w:rsidRPr="002F24C0">
        <w:rPr>
          <w:b/>
          <w:bCs/>
        </w:rPr>
        <w:t>Wielkość sprzedaży na rynku OOH w segmentach: klasyczne OOH, city transport i reklama DOOH wzrosła o 5,6 proc</w:t>
      </w:r>
      <w:r w:rsidRPr="002F24C0">
        <w:rPr>
          <w:rStyle w:val="Odwoanieprzypisudolnego"/>
          <w:b/>
          <w:bCs/>
        </w:rPr>
        <w:footnoteReference w:id="1"/>
      </w:r>
      <w:r w:rsidRPr="002F24C0">
        <w:rPr>
          <w:b/>
          <w:bCs/>
        </w:rPr>
        <w:t>.</w:t>
      </w:r>
      <w:r w:rsidR="006B5755" w:rsidRPr="002F24C0">
        <w:rPr>
          <w:b/>
          <w:bCs/>
        </w:rPr>
        <w:t xml:space="preserve"> Obecnie coraz więcej </w:t>
      </w:r>
      <w:r w:rsidR="00AB722B" w:rsidRPr="002F24C0">
        <w:rPr>
          <w:b/>
          <w:bCs/>
        </w:rPr>
        <w:t>firm</w:t>
      </w:r>
      <w:r w:rsidR="006B5755" w:rsidRPr="002F24C0">
        <w:rPr>
          <w:b/>
          <w:bCs/>
        </w:rPr>
        <w:t xml:space="preserve"> </w:t>
      </w:r>
      <w:r w:rsidR="00555620" w:rsidRPr="002F24C0">
        <w:rPr>
          <w:b/>
          <w:bCs/>
        </w:rPr>
        <w:t>wybiera</w:t>
      </w:r>
      <w:r w:rsidR="006B5755" w:rsidRPr="002F24C0">
        <w:rPr>
          <w:b/>
          <w:bCs/>
        </w:rPr>
        <w:t xml:space="preserve"> reklamy zewnętrze – co potwierdzają dane.</w:t>
      </w:r>
      <w:r w:rsidR="000741B1" w:rsidRPr="002F24C0">
        <w:rPr>
          <w:b/>
          <w:bCs/>
        </w:rPr>
        <w:t xml:space="preserve"> Przedsiębiorstwa</w:t>
      </w:r>
      <w:r w:rsidR="003626D8">
        <w:rPr>
          <w:b/>
          <w:bCs/>
        </w:rPr>
        <w:t xml:space="preserve"> </w:t>
      </w:r>
      <w:r w:rsidR="000741B1" w:rsidRPr="002F24C0">
        <w:rPr>
          <w:b/>
          <w:bCs/>
        </w:rPr>
        <w:t>stawiają na</w:t>
      </w:r>
      <w:r w:rsidR="00D80801" w:rsidRPr="002F24C0">
        <w:rPr>
          <w:b/>
          <w:bCs/>
        </w:rPr>
        <w:t xml:space="preserve"> </w:t>
      </w:r>
      <w:r w:rsidR="000741B1" w:rsidRPr="002F24C0">
        <w:rPr>
          <w:b/>
          <w:bCs/>
        </w:rPr>
        <w:t>nośniki reklamowe. Boom widoczny jest w okresach letnich, gdy konsumenci wykazują większą aktywność:</w:t>
      </w:r>
      <w:r w:rsidR="002D3CA2">
        <w:rPr>
          <w:b/>
          <w:bCs/>
        </w:rPr>
        <w:t xml:space="preserve"> </w:t>
      </w:r>
      <w:r w:rsidR="000741B1" w:rsidRPr="002F24C0">
        <w:rPr>
          <w:b/>
          <w:bCs/>
        </w:rPr>
        <w:t>częściej korzystają z autostrad, podróżują komunikacją miejską czy jeżdżą rowerami.</w:t>
      </w:r>
      <w:r w:rsidR="00B47FF6">
        <w:rPr>
          <w:b/>
          <w:bCs/>
        </w:rPr>
        <w:t xml:space="preserve"> A jakie możliwości warto rozważyć?</w:t>
      </w:r>
    </w:p>
    <w:p w:rsidR="00094F43" w:rsidRDefault="00094F43" w:rsidP="00094F43">
      <w:pPr>
        <w:jc w:val="both"/>
        <w:rPr>
          <w:b/>
          <w:bCs/>
        </w:rPr>
      </w:pPr>
      <w:r w:rsidRPr="008A1E62">
        <w:rPr>
          <w:b/>
          <w:bCs/>
        </w:rPr>
        <w:t xml:space="preserve">Postaw na </w:t>
      </w:r>
      <w:r>
        <w:rPr>
          <w:b/>
          <w:bCs/>
        </w:rPr>
        <w:t xml:space="preserve">tablice reklamowe </w:t>
      </w:r>
    </w:p>
    <w:p w:rsidR="00757E59" w:rsidRDefault="00094F43" w:rsidP="00094F43">
      <w:pPr>
        <w:jc w:val="both"/>
      </w:pPr>
      <w:r>
        <w:t>Docieranie do klientów to długotrwały i czasochłonny proces. Oczywiście istnieją metody, które ułatwiają ekspozycję firmy</w:t>
      </w:r>
      <w:r w:rsidRPr="00B47FF6">
        <w:rPr>
          <w:b/>
        </w:rPr>
        <w:t xml:space="preserve">. </w:t>
      </w:r>
      <w:r w:rsidRPr="00B47FF6">
        <w:rPr>
          <w:b/>
        </w:rPr>
        <w:t>Jednym ze skutecznych sposobów na dotarcie do klienta są nośniki reklamowe.</w:t>
      </w:r>
      <w:r>
        <w:t xml:space="preserve"> W miejscowościach do 50 tysięcy mieszkańców sprawdzają się także tablice mobilne. Te </w:t>
      </w:r>
      <w:r w:rsidR="00757E59">
        <w:t xml:space="preserve">ze względu na swój charakter </w:t>
      </w:r>
      <w:r w:rsidRPr="008A1E62">
        <w:t>mogą być umieszczone w różnych lokalizacjach</w:t>
      </w:r>
      <w:r>
        <w:t xml:space="preserve">. </w:t>
      </w:r>
      <w:r w:rsidR="00E037A2">
        <w:t>Możliwość zmiany położenia</w:t>
      </w:r>
      <w:r w:rsidR="00F130D7">
        <w:t xml:space="preserve"> to niepodważalny argument za. </w:t>
      </w:r>
    </w:p>
    <w:p w:rsidR="00094F43" w:rsidRDefault="00094F43" w:rsidP="00094F43">
      <w:pPr>
        <w:jc w:val="both"/>
      </w:pPr>
      <w:r>
        <w:rPr>
          <w:i/>
          <w:iCs/>
        </w:rPr>
        <w:t xml:space="preserve">– </w:t>
      </w:r>
      <w:r w:rsidRPr="008A1E62">
        <w:rPr>
          <w:i/>
          <w:iCs/>
        </w:rPr>
        <w:t xml:space="preserve">Tablice mobilne są często duże, jasne i atrakcyjne wizualnie, </w:t>
      </w:r>
      <w:r>
        <w:rPr>
          <w:i/>
          <w:iCs/>
        </w:rPr>
        <w:t>przyciągają</w:t>
      </w:r>
      <w:r w:rsidR="004B77AE">
        <w:rPr>
          <w:i/>
          <w:iCs/>
        </w:rPr>
        <w:t xml:space="preserve"> </w:t>
      </w:r>
      <w:r w:rsidRPr="008A1E62">
        <w:rPr>
          <w:i/>
          <w:iCs/>
        </w:rPr>
        <w:t>uwagę przechodniów</w:t>
      </w:r>
      <w:r w:rsidR="00A44C14">
        <w:rPr>
          <w:i/>
          <w:iCs/>
        </w:rPr>
        <w:t xml:space="preserve"> </w:t>
      </w:r>
      <w:r w:rsidRPr="008A1E62">
        <w:rPr>
          <w:i/>
          <w:iCs/>
        </w:rPr>
        <w:t>i kierowców. Ze względu na swoje rozmiary i umieszczenie na wysokości wzroku,</w:t>
      </w:r>
      <w:r w:rsidR="00313DC4">
        <w:rPr>
          <w:i/>
          <w:iCs/>
        </w:rPr>
        <w:t xml:space="preserve"> </w:t>
      </w:r>
      <w:r w:rsidRPr="008A1E62">
        <w:rPr>
          <w:i/>
          <w:iCs/>
        </w:rPr>
        <w:t>trudn</w:t>
      </w:r>
      <w:r w:rsidR="005229E4">
        <w:rPr>
          <w:i/>
          <w:iCs/>
        </w:rPr>
        <w:t xml:space="preserve">o je zignorować. </w:t>
      </w:r>
      <w:r w:rsidRPr="008A1E62">
        <w:rPr>
          <w:i/>
          <w:iCs/>
        </w:rPr>
        <w:t xml:space="preserve">Dzięki </w:t>
      </w:r>
      <w:r w:rsidR="00313DC4">
        <w:rPr>
          <w:i/>
          <w:iCs/>
        </w:rPr>
        <w:t xml:space="preserve">nim </w:t>
      </w:r>
      <w:r w:rsidRPr="008A1E62">
        <w:rPr>
          <w:i/>
          <w:iCs/>
        </w:rPr>
        <w:t xml:space="preserve"> można precyzyjnie wybrać miejsc</w:t>
      </w:r>
      <w:r w:rsidR="00313DC4">
        <w:rPr>
          <w:i/>
          <w:iCs/>
        </w:rPr>
        <w:t>e</w:t>
      </w:r>
      <w:r w:rsidRPr="008A1E62">
        <w:rPr>
          <w:i/>
          <w:iCs/>
        </w:rPr>
        <w:t>, w któr</w:t>
      </w:r>
      <w:r w:rsidR="00313DC4">
        <w:rPr>
          <w:i/>
          <w:iCs/>
        </w:rPr>
        <w:t>ym</w:t>
      </w:r>
      <w:r w:rsidRPr="008A1E62">
        <w:rPr>
          <w:i/>
          <w:iCs/>
        </w:rPr>
        <w:t xml:space="preserve"> </w:t>
      </w:r>
      <w:r>
        <w:rPr>
          <w:i/>
          <w:iCs/>
        </w:rPr>
        <w:t xml:space="preserve">chcemy </w:t>
      </w:r>
      <w:r w:rsidRPr="008A1E62">
        <w:rPr>
          <w:i/>
          <w:iCs/>
        </w:rPr>
        <w:t xml:space="preserve">docierać do swojej grupy docelowej. </w:t>
      </w:r>
      <w:r w:rsidR="00604F78">
        <w:rPr>
          <w:i/>
          <w:iCs/>
        </w:rPr>
        <w:t xml:space="preserve">Umieszcza się je w </w:t>
      </w:r>
      <w:r w:rsidR="00E44602">
        <w:rPr>
          <w:i/>
          <w:iCs/>
        </w:rPr>
        <w:t>tam,</w:t>
      </w:r>
      <w:r w:rsidRPr="008A1E62">
        <w:rPr>
          <w:i/>
          <w:iCs/>
        </w:rPr>
        <w:t xml:space="preserve"> gdzie znajdują się </w:t>
      </w:r>
      <w:r>
        <w:rPr>
          <w:i/>
          <w:iCs/>
        </w:rPr>
        <w:t xml:space="preserve">nasi </w:t>
      </w:r>
      <w:r w:rsidRPr="008A1E62">
        <w:rPr>
          <w:i/>
          <w:iCs/>
        </w:rPr>
        <w:t xml:space="preserve">potencjalni klienci, takich jak centra handlowe, lotniska, obszary biznesowe czy miejsca rozrywki. </w:t>
      </w:r>
      <w:r>
        <w:rPr>
          <w:i/>
          <w:iCs/>
        </w:rPr>
        <w:t xml:space="preserve">– </w:t>
      </w:r>
      <w:r>
        <w:t xml:space="preserve">wyjaśnia Robert Dąbrowski, CEO </w:t>
      </w:r>
      <w:proofErr w:type="spellStart"/>
      <w:r>
        <w:t>Recevent</w:t>
      </w:r>
      <w:proofErr w:type="spellEnd"/>
      <w:r>
        <w:t xml:space="preserve">. </w:t>
      </w:r>
    </w:p>
    <w:p w:rsidR="00712C5F" w:rsidRPr="00651630" w:rsidRDefault="00712C5F" w:rsidP="00712C5F">
      <w:pPr>
        <w:jc w:val="both"/>
        <w:rPr>
          <w:b/>
          <w:bCs/>
        </w:rPr>
      </w:pPr>
      <w:r w:rsidRPr="00651630">
        <w:rPr>
          <w:b/>
          <w:bCs/>
        </w:rPr>
        <w:t>Daj odbiorcy swobodny i długi kontakt z przekazem</w:t>
      </w:r>
    </w:p>
    <w:p w:rsidR="00712C5F" w:rsidRDefault="00FA72B3" w:rsidP="00072693">
      <w:pPr>
        <w:jc w:val="both"/>
      </w:pPr>
      <w:r>
        <w:t xml:space="preserve">Mnogość form </w:t>
      </w:r>
      <w:r w:rsidR="007C74DA">
        <w:t>r</w:t>
      </w:r>
      <w:r w:rsidR="00712C5F">
        <w:t>eklam</w:t>
      </w:r>
      <w:r w:rsidR="007C74DA">
        <w:t>y</w:t>
      </w:r>
      <w:r w:rsidR="00712C5F">
        <w:t xml:space="preserve"> OOH</w:t>
      </w:r>
      <w:r w:rsidR="007C74DA">
        <w:t xml:space="preserve"> daje szerokie spektrum możliwości</w:t>
      </w:r>
      <w:r w:rsidR="00712C5F">
        <w:t xml:space="preserve">. </w:t>
      </w:r>
      <w:r w:rsidR="001B6956">
        <w:t xml:space="preserve">Wybór jest </w:t>
      </w:r>
      <w:r w:rsidR="005221FA">
        <w:t xml:space="preserve">i to duży, zatem co wybrać? </w:t>
      </w:r>
      <w:r w:rsidR="00C55ED9">
        <w:t xml:space="preserve">Można postawić na </w:t>
      </w:r>
      <w:proofErr w:type="spellStart"/>
      <w:r w:rsidR="00C55ED9">
        <w:t>citylighty</w:t>
      </w:r>
      <w:proofErr w:type="spellEnd"/>
      <w:r w:rsidR="00C55ED9">
        <w:t xml:space="preserve">. </w:t>
      </w:r>
      <w:r w:rsidR="00712C5F">
        <w:t xml:space="preserve">To nieduże nośniki montowane </w:t>
      </w:r>
      <w:r w:rsidR="0041392A">
        <w:t xml:space="preserve">w najbardziej </w:t>
      </w:r>
      <w:r w:rsidR="00696EDD">
        <w:t xml:space="preserve">uczęszczanych miejscach miast </w:t>
      </w:r>
      <w:r w:rsidR="00550CC2">
        <w:t xml:space="preserve">takich jak </w:t>
      </w:r>
      <w:r w:rsidR="009869B6">
        <w:t xml:space="preserve">deptaki, dworce, czy przystanki autobusowe. </w:t>
      </w:r>
      <w:r w:rsidR="00712C5F">
        <w:t xml:space="preserve">Dzięki temu osoby poruszające się pieszo czy komunikacją miejską mają dostęp do reklamy na wyciągnięcie ręki. </w:t>
      </w:r>
    </w:p>
    <w:p w:rsidR="00725CCA" w:rsidRDefault="00712C5F" w:rsidP="00A44C14">
      <w:pPr>
        <w:jc w:val="both"/>
      </w:pPr>
      <w:r>
        <w:rPr>
          <w:i/>
          <w:iCs/>
        </w:rPr>
        <w:t xml:space="preserve"> – </w:t>
      </w:r>
      <w:proofErr w:type="spellStart"/>
      <w:r w:rsidRPr="00651630">
        <w:rPr>
          <w:i/>
          <w:iCs/>
        </w:rPr>
        <w:t>Citylighty</w:t>
      </w:r>
      <w:proofErr w:type="spellEnd"/>
      <w:r w:rsidRPr="00651630">
        <w:rPr>
          <w:i/>
          <w:iCs/>
        </w:rPr>
        <w:t xml:space="preserve"> są często umieszczone na wysokości oczu przechodniów, co sprawia, że trud</w:t>
      </w:r>
      <w:r w:rsidR="00431D29">
        <w:rPr>
          <w:i/>
          <w:iCs/>
        </w:rPr>
        <w:t>no</w:t>
      </w:r>
      <w:r w:rsidRPr="00651630">
        <w:rPr>
          <w:i/>
          <w:iCs/>
        </w:rPr>
        <w:t xml:space="preserve"> </w:t>
      </w:r>
      <w:r>
        <w:rPr>
          <w:i/>
          <w:iCs/>
        </w:rPr>
        <w:t>ich nie zauważyć</w:t>
      </w:r>
      <w:r w:rsidRPr="00651630">
        <w:rPr>
          <w:i/>
          <w:iCs/>
        </w:rPr>
        <w:t xml:space="preserve">. Jasne oświetlenie paneli świetlnych przyciąga wzrok i </w:t>
      </w:r>
      <w:r>
        <w:rPr>
          <w:i/>
          <w:iCs/>
        </w:rPr>
        <w:t xml:space="preserve"> zwraca</w:t>
      </w:r>
      <w:r w:rsidRPr="00651630">
        <w:rPr>
          <w:i/>
          <w:iCs/>
        </w:rPr>
        <w:t xml:space="preserve"> uwagę przechodzących obok osób</w:t>
      </w:r>
      <w:r w:rsidR="00F640B1">
        <w:rPr>
          <w:i/>
          <w:iCs/>
        </w:rPr>
        <w:t xml:space="preserve">. </w:t>
      </w:r>
      <w:r>
        <w:rPr>
          <w:i/>
          <w:iCs/>
        </w:rPr>
        <w:t>Dzięki nim</w:t>
      </w:r>
      <w:r w:rsidRPr="00651630">
        <w:rPr>
          <w:i/>
          <w:iCs/>
        </w:rPr>
        <w:t xml:space="preserve"> </w:t>
      </w:r>
      <w:r>
        <w:rPr>
          <w:i/>
          <w:iCs/>
        </w:rPr>
        <w:t>m</w:t>
      </w:r>
      <w:r w:rsidRPr="00651630">
        <w:rPr>
          <w:i/>
          <w:iCs/>
        </w:rPr>
        <w:t xml:space="preserve">ożna precyzyjnie dotrzeć do grupy docelowej, która podróżuje </w:t>
      </w:r>
      <w:r>
        <w:rPr>
          <w:i/>
          <w:iCs/>
        </w:rPr>
        <w:t>określonymi</w:t>
      </w:r>
      <w:r w:rsidRPr="00651630">
        <w:rPr>
          <w:i/>
          <w:iCs/>
        </w:rPr>
        <w:t xml:space="preserve"> trasami lub korzysta z </w:t>
      </w:r>
      <w:r>
        <w:rPr>
          <w:i/>
          <w:iCs/>
        </w:rPr>
        <w:t xml:space="preserve">konkretnych </w:t>
      </w:r>
      <w:r w:rsidRPr="00651630">
        <w:rPr>
          <w:i/>
          <w:iCs/>
        </w:rPr>
        <w:t>przystanków</w:t>
      </w:r>
      <w:r>
        <w:rPr>
          <w:i/>
          <w:iCs/>
        </w:rPr>
        <w:t xml:space="preserve">. Np. wiemy, że daną trasą podróżują studenci, </w:t>
      </w:r>
      <w:r w:rsidR="00A44C14">
        <w:rPr>
          <w:i/>
          <w:iCs/>
        </w:rPr>
        <w:t>tym samym</w:t>
      </w:r>
      <w:r>
        <w:rPr>
          <w:i/>
          <w:iCs/>
        </w:rPr>
        <w:t xml:space="preserve"> dobieramy odpowiedni przekaz do potrzeb tej grupy docelowej – </w:t>
      </w:r>
      <w:r>
        <w:t xml:space="preserve">wyjaśnia Dąbrowski. </w:t>
      </w:r>
    </w:p>
    <w:p w:rsidR="003D4C7E" w:rsidRDefault="003D4C7E" w:rsidP="00A44C14">
      <w:pPr>
        <w:jc w:val="both"/>
      </w:pPr>
      <w:r>
        <w:t>Alternatywą d</w:t>
      </w:r>
      <w:r w:rsidR="00896A65">
        <w:t xml:space="preserve">la </w:t>
      </w:r>
      <w:proofErr w:type="spellStart"/>
      <w:r w:rsidR="00896A65">
        <w:t>citylightów</w:t>
      </w:r>
      <w:proofErr w:type="spellEnd"/>
      <w:r w:rsidR="00896A65">
        <w:t xml:space="preserve"> są smart </w:t>
      </w:r>
      <w:proofErr w:type="spellStart"/>
      <w:r w:rsidR="00896A65">
        <w:t>citylight</w:t>
      </w:r>
      <w:r w:rsidR="00725CCA">
        <w:t>y</w:t>
      </w:r>
      <w:proofErr w:type="spellEnd"/>
      <w:r w:rsidR="00725CCA">
        <w:t xml:space="preserve">, czyli </w:t>
      </w:r>
      <w:r w:rsidR="008833BB">
        <w:t xml:space="preserve">potrójne nośniki </w:t>
      </w:r>
      <w:r w:rsidR="005846AA">
        <w:t xml:space="preserve">w formie klasycznego CTL. </w:t>
      </w:r>
      <w:r w:rsidR="00C91A29">
        <w:t xml:space="preserve">Możliwość wynajęcia </w:t>
      </w:r>
      <w:r w:rsidR="00F311DB">
        <w:t>jednej, dwóch lub trzec</w:t>
      </w:r>
      <w:r w:rsidR="00BE2DCC">
        <w:t xml:space="preserve">h powierzchni </w:t>
      </w:r>
      <w:r w:rsidR="00803EE7">
        <w:t xml:space="preserve">pozwala na </w:t>
      </w:r>
      <w:r w:rsidR="00E84BFD">
        <w:t>kreatywne wykorzystanie przestrzeni</w:t>
      </w:r>
      <w:r w:rsidR="00A143BE">
        <w:t xml:space="preserve"> przy jednoczesnej</w:t>
      </w:r>
      <w:r w:rsidR="00E84BFD">
        <w:t xml:space="preserve"> ekspozycj</w:t>
      </w:r>
      <w:r w:rsidR="000E7B12">
        <w:t>i</w:t>
      </w:r>
      <w:r w:rsidR="00E84BFD">
        <w:t xml:space="preserve"> reklamy blisko odbiorcy. </w:t>
      </w:r>
    </w:p>
    <w:p w:rsidR="00774039" w:rsidRDefault="00774039" w:rsidP="00774039">
      <w:pPr>
        <w:rPr>
          <w:b/>
          <w:bCs/>
        </w:rPr>
      </w:pPr>
      <w:r w:rsidRPr="00651630">
        <w:rPr>
          <w:b/>
          <w:bCs/>
        </w:rPr>
        <w:t xml:space="preserve">Wykorzystaj przestrzeń w </w:t>
      </w:r>
      <w:r>
        <w:rPr>
          <w:b/>
          <w:bCs/>
        </w:rPr>
        <w:t xml:space="preserve">środkach komunikacji </w:t>
      </w:r>
      <w:r>
        <w:rPr>
          <w:b/>
          <w:bCs/>
        </w:rPr>
        <w:tab/>
      </w:r>
    </w:p>
    <w:p w:rsidR="00774039" w:rsidRPr="00621646" w:rsidRDefault="00774039" w:rsidP="005C748F">
      <w:pPr>
        <w:jc w:val="both"/>
      </w:pPr>
      <w:r>
        <w:t xml:space="preserve">Ze względów ekologicznych i ekonomicznych coraz więcej osób wybiera komunikację miejską. </w:t>
      </w:r>
      <w:r w:rsidR="00CA5AE1">
        <w:t xml:space="preserve">Transport publiczny </w:t>
      </w:r>
      <w:r w:rsidR="00525CBE">
        <w:t>w czasie</w:t>
      </w:r>
      <w:r w:rsidR="00A6734E">
        <w:t xml:space="preserve"> pandemii </w:t>
      </w:r>
      <w:r w:rsidR="002510B3">
        <w:t xml:space="preserve">COVID-19 </w:t>
      </w:r>
      <w:r w:rsidR="00525CBE">
        <w:t xml:space="preserve">zanotował spory spadek użytkowników, </w:t>
      </w:r>
      <w:r w:rsidR="00AD277B">
        <w:t xml:space="preserve"> </w:t>
      </w:r>
      <w:r w:rsidR="00525CBE">
        <w:t>jednak po</w:t>
      </w:r>
      <w:r w:rsidR="00707DC2">
        <w:t>woli</w:t>
      </w:r>
      <w:r w:rsidR="00525CBE">
        <w:t xml:space="preserve"> </w:t>
      </w:r>
      <w:r w:rsidR="00A6734E">
        <w:t>wr</w:t>
      </w:r>
      <w:r w:rsidR="00525CBE">
        <w:t>aca</w:t>
      </w:r>
      <w:r w:rsidR="00A6734E">
        <w:t xml:space="preserve"> do łask</w:t>
      </w:r>
      <w:r w:rsidR="00707DC2">
        <w:t xml:space="preserve">. </w:t>
      </w:r>
      <w:r w:rsidR="00B47FF6">
        <w:t xml:space="preserve">Dla przykładu – w samej stolicy </w:t>
      </w:r>
      <w:r w:rsidR="00B47FF6" w:rsidRPr="00B47FF6">
        <w:t>w 2022 roku liczba pasażerów komunikacji miejskiej wyniosła ponad 863 mln i była niemal o 37 proc. większa niż rok wcześniej.</w:t>
      </w:r>
      <w:ins w:id="0" w:author="MSI" w:date="2023-06-16T13:09:00Z">
        <w:r w:rsidR="00B86263">
          <w:t xml:space="preserve"> </w:t>
        </w:r>
      </w:ins>
      <w:r>
        <w:t xml:space="preserve">Reklama w środkach komunikacji miejskiej ma </w:t>
      </w:r>
      <w:r w:rsidR="00B47FF6">
        <w:t xml:space="preserve">zatem </w:t>
      </w:r>
      <w:r>
        <w:t>wiele zalet</w:t>
      </w:r>
      <w:r w:rsidR="00B47FF6">
        <w:t xml:space="preserve">, w tym </w:t>
      </w:r>
      <w:r>
        <w:t xml:space="preserve">pozwala na silne pozycjonowanie firmy. </w:t>
      </w:r>
      <w:r w:rsidR="00F709D0">
        <w:t xml:space="preserve"> Duża liczba odbiorców i ich rotacja, mobilność</w:t>
      </w:r>
      <w:r w:rsidR="009414B0">
        <w:t>,</w:t>
      </w:r>
      <w:r w:rsidR="00F709D0">
        <w:t xml:space="preserve"> wysoka widoczność </w:t>
      </w:r>
      <w:r w:rsidR="0026686D">
        <w:t xml:space="preserve">wypływają znacząco na </w:t>
      </w:r>
      <w:r w:rsidR="0000649D">
        <w:t xml:space="preserve">trafność </w:t>
      </w:r>
      <w:r w:rsidR="0000649D">
        <w:lastRenderedPageBreak/>
        <w:t xml:space="preserve">przekazu. </w:t>
      </w:r>
      <w:r w:rsidR="009414B0">
        <w:t>Taka reklama</w:t>
      </w:r>
      <w:r>
        <w:t xml:space="preserve"> zapewnia stały, nieprzerwany kontakt z komunikatem w trakcie całej podróży.</w:t>
      </w:r>
      <w:r w:rsidRPr="00621646">
        <w:t xml:space="preserve"> Powtarzające się ekspozycje </w:t>
      </w:r>
      <w:r>
        <w:t xml:space="preserve">wpływają </w:t>
      </w:r>
      <w:r w:rsidRPr="00621646">
        <w:t>na świadomość marki i zapamiętanie informacji reklamowych.</w:t>
      </w:r>
    </w:p>
    <w:p w:rsidR="005C748F" w:rsidRPr="00C777C3" w:rsidRDefault="00CE396A" w:rsidP="00A44C14">
      <w:pPr>
        <w:jc w:val="both"/>
        <w:rPr>
          <w:b/>
          <w:bCs/>
        </w:rPr>
      </w:pPr>
      <w:r w:rsidRPr="00C777C3">
        <w:rPr>
          <w:b/>
          <w:bCs/>
        </w:rPr>
        <w:t xml:space="preserve">Wybierz nowoczesne nośniki </w:t>
      </w:r>
    </w:p>
    <w:p w:rsidR="00A64E67" w:rsidRDefault="00793737" w:rsidP="00A44C14">
      <w:pPr>
        <w:jc w:val="both"/>
      </w:pPr>
      <w:r>
        <w:t>Reklama outdoorowa cały czas się rozwija.</w:t>
      </w:r>
      <w:r w:rsidR="00807903">
        <w:t xml:space="preserve"> </w:t>
      </w:r>
      <w:r w:rsidR="00807903" w:rsidRPr="00B47FF6">
        <w:rPr>
          <w:b/>
        </w:rPr>
        <w:t>Reklamodawcy wykorzyst</w:t>
      </w:r>
      <w:r w:rsidR="00BE249F" w:rsidRPr="00B47FF6">
        <w:rPr>
          <w:b/>
        </w:rPr>
        <w:t>ują</w:t>
      </w:r>
      <w:r w:rsidR="00807903" w:rsidRPr="00B47FF6">
        <w:rPr>
          <w:b/>
        </w:rPr>
        <w:t xml:space="preserve"> powierzchnie reklamowe, które dotąd nimi nie były.</w:t>
      </w:r>
      <w:r w:rsidR="00807903">
        <w:t xml:space="preserve"> Reklama na drzwiach marketów, czyli tzw. </w:t>
      </w:r>
      <w:proofErr w:type="spellStart"/>
      <w:r w:rsidR="00807903">
        <w:t>billdoor</w:t>
      </w:r>
      <w:proofErr w:type="spellEnd"/>
      <w:r w:rsidR="00807903">
        <w:t xml:space="preserve"> szturmem wchodzi na polski rynek. </w:t>
      </w:r>
      <w:r w:rsidR="000A158A">
        <w:t xml:space="preserve">Kiedyś </w:t>
      </w:r>
      <w:r w:rsidR="00BE249F">
        <w:t xml:space="preserve">pełniły one </w:t>
      </w:r>
      <w:r w:rsidR="000A158A">
        <w:t>tylko funkcj</w:t>
      </w:r>
      <w:r w:rsidR="00BE249F">
        <w:t>ę</w:t>
      </w:r>
      <w:r w:rsidR="000A158A">
        <w:t xml:space="preserve"> użytkow</w:t>
      </w:r>
      <w:r w:rsidR="00BE249F">
        <w:t>ą</w:t>
      </w:r>
      <w:r w:rsidR="000A158A">
        <w:t>, obecnie</w:t>
      </w:r>
      <w:r w:rsidR="00BE249F">
        <w:t xml:space="preserve"> to</w:t>
      </w:r>
      <w:r w:rsidR="000A158A">
        <w:t xml:space="preserve"> efektowna powierzchnia reklamowa. </w:t>
      </w:r>
      <w:r w:rsidR="00784EC1">
        <w:t>Now</w:t>
      </w:r>
      <w:r w:rsidR="003F5366">
        <w:t>a</w:t>
      </w:r>
      <w:r w:rsidR="00784EC1">
        <w:t xml:space="preserve"> niebanaln</w:t>
      </w:r>
      <w:r w:rsidR="003F5366">
        <w:t>a</w:t>
      </w:r>
      <w:r w:rsidR="00784EC1">
        <w:t xml:space="preserve"> </w:t>
      </w:r>
      <w:r w:rsidR="003F5366">
        <w:t>forma</w:t>
      </w:r>
      <w:r w:rsidR="00784EC1">
        <w:t xml:space="preserve"> przekazu już podbił</w:t>
      </w:r>
      <w:r w:rsidR="0006676E">
        <w:t>a</w:t>
      </w:r>
      <w:r w:rsidR="00784EC1">
        <w:t xml:space="preserve"> serca reklamodawców. </w:t>
      </w:r>
      <w:r w:rsidR="007763DF">
        <w:t xml:space="preserve">Przede wszystkim ze względu na skuteczność, bo to </w:t>
      </w:r>
      <w:r w:rsidR="00F32AE6">
        <w:t>nietypowy</w:t>
      </w:r>
      <w:r w:rsidR="007763DF">
        <w:t xml:space="preserve"> </w:t>
      </w:r>
      <w:r w:rsidR="00F922DF">
        <w:t>sposób dotarcia do klienta</w:t>
      </w:r>
      <w:r w:rsidR="00EA076B">
        <w:t>.</w:t>
      </w:r>
      <w:r w:rsidR="00F922DF">
        <w:t xml:space="preserve"> </w:t>
      </w:r>
      <w:r w:rsidR="00EA076B">
        <w:t>W</w:t>
      </w:r>
      <w:r w:rsidR="00F922DF">
        <w:t xml:space="preserve"> końcu miliony Polaków </w:t>
      </w:r>
      <w:r w:rsidR="00F40E2B">
        <w:t>robi codziennie zakupy w marketach</w:t>
      </w:r>
      <w:r w:rsidR="00EA076B">
        <w:t>, a</w:t>
      </w:r>
      <w:r w:rsidR="007A2D22">
        <w:t xml:space="preserve"> r</w:t>
      </w:r>
      <w:r w:rsidR="00B75A65">
        <w:t xml:space="preserve">eklama pojawia się tuż przed </w:t>
      </w:r>
      <w:r w:rsidR="00232F49">
        <w:t xml:space="preserve">ich </w:t>
      </w:r>
      <w:r w:rsidR="00B75A65">
        <w:t>oczami</w:t>
      </w:r>
      <w:r w:rsidR="00232F49">
        <w:t xml:space="preserve">. </w:t>
      </w:r>
      <w:r w:rsidR="007A2D22">
        <w:t xml:space="preserve">Liczba marketów w Polsce stale rośnie </w:t>
      </w:r>
      <w:r w:rsidR="00A5105D">
        <w:t xml:space="preserve">co potwierdza </w:t>
      </w:r>
      <w:r w:rsidR="0058585C">
        <w:t xml:space="preserve">tezę, że </w:t>
      </w:r>
      <w:r w:rsidR="00435875">
        <w:t xml:space="preserve">one </w:t>
      </w:r>
      <w:r w:rsidR="00BB6DD9">
        <w:t xml:space="preserve">są </w:t>
      </w:r>
      <w:r w:rsidR="00435875">
        <w:t xml:space="preserve">najchętniej wybierane przez konsumentów. </w:t>
      </w:r>
    </w:p>
    <w:p w:rsidR="00A64E67" w:rsidRPr="00651630" w:rsidRDefault="00A64E67" w:rsidP="00A44C14">
      <w:pPr>
        <w:jc w:val="both"/>
      </w:pPr>
      <w:r>
        <w:t xml:space="preserve">Reklama </w:t>
      </w:r>
      <w:r w:rsidR="00902F2E">
        <w:t xml:space="preserve">zewnętrzna </w:t>
      </w:r>
      <w:r>
        <w:t xml:space="preserve">daje </w:t>
      </w:r>
      <w:r w:rsidR="00902F2E">
        <w:t xml:space="preserve">bardzo wiele możliwości. Jest jedną z nielicznych już form reklamy, które mogę funkcjonować </w:t>
      </w:r>
      <w:r w:rsidR="00580F05">
        <w:t xml:space="preserve">offline. </w:t>
      </w:r>
      <w:r w:rsidR="000E7B12">
        <w:t xml:space="preserve">Mnogość rozwiązań </w:t>
      </w:r>
      <w:r w:rsidR="004D2B31">
        <w:t>i efektowność przekazu to coś</w:t>
      </w:r>
      <w:r w:rsidR="00136354">
        <w:t>,</w:t>
      </w:r>
      <w:r w:rsidR="004D2B31">
        <w:t xml:space="preserve"> co przyciąga reklamodawców. </w:t>
      </w:r>
      <w:r w:rsidR="00F71957">
        <w:t xml:space="preserve">Poza widocznością </w:t>
      </w:r>
      <w:r w:rsidR="003A0EBF">
        <w:t>licz</w:t>
      </w:r>
      <w:r w:rsidR="00136354">
        <w:t>y</w:t>
      </w:r>
      <w:r w:rsidR="003A0EBF">
        <w:t xml:space="preserve"> się </w:t>
      </w:r>
      <w:r w:rsidR="00711D49">
        <w:t xml:space="preserve">czas, miejsce i potrzeby klientów, które pozostają nadal priorytetem. </w:t>
      </w:r>
    </w:p>
    <w:p w:rsidR="00712C5F" w:rsidRDefault="00712C5F" w:rsidP="00094F43">
      <w:pPr>
        <w:jc w:val="both"/>
      </w:pPr>
    </w:p>
    <w:p w:rsidR="00094F43" w:rsidRDefault="00094F43" w:rsidP="000741B1">
      <w:pPr>
        <w:jc w:val="both"/>
        <w:rPr>
          <w:b/>
          <w:bCs/>
        </w:rPr>
      </w:pPr>
    </w:p>
    <w:p w:rsidR="00441725" w:rsidRDefault="00441725"/>
    <w:sectPr w:rsidR="00441725" w:rsidSect="004E1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AD1" w:rsidRDefault="00AD3AD1" w:rsidP="003F5447">
      <w:pPr>
        <w:spacing w:after="0" w:line="240" w:lineRule="auto"/>
      </w:pPr>
      <w:r>
        <w:separator/>
      </w:r>
    </w:p>
  </w:endnote>
  <w:endnote w:type="continuationSeparator" w:id="0">
    <w:p w:rsidR="00AD3AD1" w:rsidRDefault="00AD3AD1" w:rsidP="003F5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AD1" w:rsidRDefault="00AD3AD1" w:rsidP="003F5447">
      <w:pPr>
        <w:spacing w:after="0" w:line="240" w:lineRule="auto"/>
      </w:pPr>
      <w:r>
        <w:separator/>
      </w:r>
    </w:p>
  </w:footnote>
  <w:footnote w:type="continuationSeparator" w:id="0">
    <w:p w:rsidR="00AD3AD1" w:rsidRDefault="00AD3AD1" w:rsidP="003F5447">
      <w:pPr>
        <w:spacing w:after="0" w:line="240" w:lineRule="auto"/>
      </w:pPr>
      <w:r>
        <w:continuationSeparator/>
      </w:r>
    </w:p>
  </w:footnote>
  <w:footnote w:id="1">
    <w:p w:rsidR="0031214B" w:rsidRDefault="0031214B" w:rsidP="003121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E62">
        <w:t xml:space="preserve">Dane zostały przygotowane we współpracy IGRZ i Domu </w:t>
      </w:r>
      <w:proofErr w:type="spellStart"/>
      <w:r w:rsidRPr="008A1E62">
        <w:t>Mediowego</w:t>
      </w:r>
      <w:proofErr w:type="spellEnd"/>
      <w:r w:rsidRPr="008A1E62">
        <w:t xml:space="preserve"> STARCOM (</w:t>
      </w:r>
      <w:proofErr w:type="spellStart"/>
      <w:r w:rsidRPr="008A1E62">
        <w:t>Publicis</w:t>
      </w:r>
      <w:proofErr w:type="spellEnd"/>
      <w:r w:rsidRPr="008A1E62">
        <w:t xml:space="preserve"> Group)</w:t>
      </w:r>
      <w:r>
        <w:t xml:space="preserve">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 Stefańska">
    <w15:presenceInfo w15:providerId="AD" w15:userId="S::martyna.stefanska@recevent.pl::4f324ff0-1e2a-4cfd-ad5a-5a3127def6d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212"/>
    <w:rsid w:val="0000649D"/>
    <w:rsid w:val="0006676E"/>
    <w:rsid w:val="00071C2D"/>
    <w:rsid w:val="00072693"/>
    <w:rsid w:val="000741B1"/>
    <w:rsid w:val="00075CD6"/>
    <w:rsid w:val="00084D59"/>
    <w:rsid w:val="00094F43"/>
    <w:rsid w:val="000A158A"/>
    <w:rsid w:val="000B2C50"/>
    <w:rsid w:val="000E7B12"/>
    <w:rsid w:val="00136354"/>
    <w:rsid w:val="00153439"/>
    <w:rsid w:val="001B6956"/>
    <w:rsid w:val="00232F49"/>
    <w:rsid w:val="00244176"/>
    <w:rsid w:val="002510B3"/>
    <w:rsid w:val="0026686D"/>
    <w:rsid w:val="002D3CA2"/>
    <w:rsid w:val="002F24C0"/>
    <w:rsid w:val="002F38D0"/>
    <w:rsid w:val="0031214B"/>
    <w:rsid w:val="00313DC4"/>
    <w:rsid w:val="00357FF9"/>
    <w:rsid w:val="003626D8"/>
    <w:rsid w:val="003A0EBF"/>
    <w:rsid w:val="003B2935"/>
    <w:rsid w:val="003D4C7E"/>
    <w:rsid w:val="003F5366"/>
    <w:rsid w:val="003F5447"/>
    <w:rsid w:val="003F6BC3"/>
    <w:rsid w:val="0041392A"/>
    <w:rsid w:val="00430F75"/>
    <w:rsid w:val="00431D29"/>
    <w:rsid w:val="00435875"/>
    <w:rsid w:val="00441725"/>
    <w:rsid w:val="004B0DCA"/>
    <w:rsid w:val="004B5830"/>
    <w:rsid w:val="004B77AE"/>
    <w:rsid w:val="004D2B31"/>
    <w:rsid w:val="004E14AC"/>
    <w:rsid w:val="005221FA"/>
    <w:rsid w:val="005229E4"/>
    <w:rsid w:val="00525CBE"/>
    <w:rsid w:val="00547212"/>
    <w:rsid w:val="00550CC2"/>
    <w:rsid w:val="00555620"/>
    <w:rsid w:val="00580F05"/>
    <w:rsid w:val="005846AA"/>
    <w:rsid w:val="0058585C"/>
    <w:rsid w:val="00590AE1"/>
    <w:rsid w:val="005B2C2A"/>
    <w:rsid w:val="005C748F"/>
    <w:rsid w:val="00604F78"/>
    <w:rsid w:val="00696EDD"/>
    <w:rsid w:val="006B5755"/>
    <w:rsid w:val="00707DC2"/>
    <w:rsid w:val="00711D49"/>
    <w:rsid w:val="00712C5F"/>
    <w:rsid w:val="00725CCA"/>
    <w:rsid w:val="00757E59"/>
    <w:rsid w:val="00774039"/>
    <w:rsid w:val="007763DF"/>
    <w:rsid w:val="00784EC1"/>
    <w:rsid w:val="00793737"/>
    <w:rsid w:val="007A2D22"/>
    <w:rsid w:val="007C74DA"/>
    <w:rsid w:val="00803EE7"/>
    <w:rsid w:val="00807903"/>
    <w:rsid w:val="008833BB"/>
    <w:rsid w:val="00896A65"/>
    <w:rsid w:val="00902F2E"/>
    <w:rsid w:val="009414B0"/>
    <w:rsid w:val="009869B6"/>
    <w:rsid w:val="00A143BE"/>
    <w:rsid w:val="00A44C14"/>
    <w:rsid w:val="00A5105D"/>
    <w:rsid w:val="00A64E67"/>
    <w:rsid w:val="00A6734E"/>
    <w:rsid w:val="00A856D5"/>
    <w:rsid w:val="00AB722B"/>
    <w:rsid w:val="00AD277B"/>
    <w:rsid w:val="00AD3AD1"/>
    <w:rsid w:val="00B06F20"/>
    <w:rsid w:val="00B47FF6"/>
    <w:rsid w:val="00B527F7"/>
    <w:rsid w:val="00B75A65"/>
    <w:rsid w:val="00B86263"/>
    <w:rsid w:val="00BB6DD9"/>
    <w:rsid w:val="00BE249F"/>
    <w:rsid w:val="00BE2DCC"/>
    <w:rsid w:val="00C55ED9"/>
    <w:rsid w:val="00C777C3"/>
    <w:rsid w:val="00C91A29"/>
    <w:rsid w:val="00CA5AE1"/>
    <w:rsid w:val="00CE396A"/>
    <w:rsid w:val="00D80801"/>
    <w:rsid w:val="00E037A2"/>
    <w:rsid w:val="00E40AAD"/>
    <w:rsid w:val="00E44602"/>
    <w:rsid w:val="00E84BFD"/>
    <w:rsid w:val="00E949BB"/>
    <w:rsid w:val="00EA076B"/>
    <w:rsid w:val="00EA66AD"/>
    <w:rsid w:val="00EF7F3A"/>
    <w:rsid w:val="00F130D7"/>
    <w:rsid w:val="00F311DB"/>
    <w:rsid w:val="00F32AE6"/>
    <w:rsid w:val="00F40E2B"/>
    <w:rsid w:val="00F62D1B"/>
    <w:rsid w:val="00F640B1"/>
    <w:rsid w:val="00F67A4F"/>
    <w:rsid w:val="00F709D0"/>
    <w:rsid w:val="00F71957"/>
    <w:rsid w:val="00F922DF"/>
    <w:rsid w:val="00F934EB"/>
    <w:rsid w:val="00FA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1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54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54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54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54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54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544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F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632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Stefańska</dc:creator>
  <cp:keywords/>
  <dc:description/>
  <cp:lastModifiedBy>MSI</cp:lastModifiedBy>
  <cp:revision>114</cp:revision>
  <dcterms:created xsi:type="dcterms:W3CDTF">2023-06-16T07:01:00Z</dcterms:created>
  <dcterms:modified xsi:type="dcterms:W3CDTF">2023-06-16T11:09:00Z</dcterms:modified>
</cp:coreProperties>
</file>