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92681" w14:textId="7846E2B3" w:rsidR="00E4339C" w:rsidRPr="00991EB9" w:rsidRDefault="00991EB9" w:rsidP="009F5C3C">
      <w:pPr>
        <w:jc w:val="both"/>
        <w:rPr>
          <w:rStyle w:val="Pogrubienie"/>
          <w:sz w:val="32"/>
          <w:szCs w:val="32"/>
        </w:rPr>
      </w:pPr>
      <w:r w:rsidRPr="00991EB9">
        <w:rPr>
          <w:rStyle w:val="Pogrubienie"/>
          <w:sz w:val="32"/>
          <w:szCs w:val="32"/>
        </w:rPr>
        <w:t>Koszty obsługi kontra koszty automatyzacji – co się bardziej opłaca?</w:t>
      </w:r>
    </w:p>
    <w:p w14:paraId="42FC5238" w14:textId="10F7DE97" w:rsidR="00E4339C" w:rsidRDefault="00AE1F82" w:rsidP="009F5C3C">
      <w:pPr>
        <w:jc w:val="both"/>
        <w:rPr>
          <w:b/>
        </w:rPr>
      </w:pPr>
      <w:r w:rsidRPr="008D00C1">
        <w:rPr>
          <w:b/>
        </w:rPr>
        <w:t xml:space="preserve">Współczesny biznes coraz silniej rozwija się pod znakiem innowacyjności i automatyzacji. </w:t>
      </w:r>
      <w:r w:rsidR="004E169B" w:rsidRPr="008D00C1">
        <w:rPr>
          <w:b/>
        </w:rPr>
        <w:t xml:space="preserve">Często to one stają się priorytetem w strategii firm, które chcą w </w:t>
      </w:r>
      <w:r w:rsidR="00A10733" w:rsidRPr="008D00C1">
        <w:rPr>
          <w:b/>
        </w:rPr>
        <w:t>znaczący</w:t>
      </w:r>
      <w:r w:rsidR="004E169B" w:rsidRPr="008D00C1">
        <w:rPr>
          <w:b/>
        </w:rPr>
        <w:t xml:space="preserve"> sposób budować przewagę konkurencyjną. </w:t>
      </w:r>
      <w:r w:rsidR="00991EB9" w:rsidRPr="008D00C1">
        <w:rPr>
          <w:b/>
        </w:rPr>
        <w:t xml:space="preserve">Czy rzeczywiście </w:t>
      </w:r>
      <w:r w:rsidR="004E169B" w:rsidRPr="008D00C1">
        <w:rPr>
          <w:b/>
        </w:rPr>
        <w:t xml:space="preserve">wdrożenie nowych technologii przynosi </w:t>
      </w:r>
      <w:r w:rsidR="00A10733" w:rsidRPr="008D00C1">
        <w:rPr>
          <w:b/>
        </w:rPr>
        <w:t>wymierne</w:t>
      </w:r>
      <w:r w:rsidR="0013184A">
        <w:rPr>
          <w:b/>
        </w:rPr>
        <w:t>,</w:t>
      </w:r>
      <w:r w:rsidR="00A10733" w:rsidRPr="008D00C1">
        <w:rPr>
          <w:b/>
        </w:rPr>
        <w:t xml:space="preserve"> wielowymiarowe </w:t>
      </w:r>
      <w:r w:rsidR="004E169B" w:rsidRPr="008D00C1">
        <w:rPr>
          <w:b/>
        </w:rPr>
        <w:t>korzyści</w:t>
      </w:r>
      <w:r w:rsidR="00A32426" w:rsidRPr="008D00C1">
        <w:rPr>
          <w:b/>
        </w:rPr>
        <w:t>?</w:t>
      </w:r>
      <w:r w:rsidR="004E169B" w:rsidRPr="008D00C1">
        <w:rPr>
          <w:b/>
        </w:rPr>
        <w:t xml:space="preserve"> </w:t>
      </w:r>
      <w:r w:rsidR="0013184A">
        <w:rPr>
          <w:b/>
        </w:rPr>
        <w:t>I c</w:t>
      </w:r>
      <w:r w:rsidR="004E169B" w:rsidRPr="008D00C1">
        <w:rPr>
          <w:b/>
        </w:rPr>
        <w:t xml:space="preserve">o </w:t>
      </w:r>
      <w:r w:rsidR="00A32426" w:rsidRPr="008D00C1">
        <w:rPr>
          <w:b/>
        </w:rPr>
        <w:t>jest</w:t>
      </w:r>
      <w:r w:rsidR="004E169B" w:rsidRPr="008D00C1">
        <w:rPr>
          <w:b/>
        </w:rPr>
        <w:t xml:space="preserve"> kluczowe w procesie automatyzacji?</w:t>
      </w:r>
    </w:p>
    <w:p w14:paraId="1023111D" w14:textId="2C54393D" w:rsidR="0013184A" w:rsidRPr="008D00C1" w:rsidRDefault="0013184A" w:rsidP="009F5C3C">
      <w:pPr>
        <w:jc w:val="both"/>
        <w:rPr>
          <w:b/>
        </w:rPr>
      </w:pPr>
      <w:r w:rsidRPr="008D00C1">
        <w:t xml:space="preserve">Automatyzacja może przynieść firmie cały </w:t>
      </w:r>
      <w:r>
        <w:t>szereg</w:t>
      </w:r>
      <w:r w:rsidRPr="008D00C1">
        <w:t xml:space="preserve"> korzyści – zwiększenie wydajności i efektywności pracy, odczuwalne oszczędności finansowe oraz przewagę konkurencyjną. Nowoczesne maszyny mogą zastąpić ludzi w określonych działaniach, zwłaszcza tych monotonnych, pochłaniających sporo czasu, wymagających szczególnego wysiłku lub precyzji, a także tam, gdzie warunki pracy są szkodliwe.</w:t>
      </w:r>
    </w:p>
    <w:p w14:paraId="7EB748DB" w14:textId="56706D42" w:rsidR="00A10733" w:rsidRPr="00A10733" w:rsidRDefault="00A10733" w:rsidP="009F5C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Automatyzacja szyta na miarę</w:t>
      </w:r>
    </w:p>
    <w:p w14:paraId="5CAF4104" w14:textId="108D1F56" w:rsidR="00991EB9" w:rsidRPr="008D00C1" w:rsidRDefault="00991EB9" w:rsidP="009F5C3C">
      <w:pPr>
        <w:jc w:val="both"/>
      </w:pPr>
      <w:r w:rsidRPr="008D00C1">
        <w:t>Duża konkurencyjność na rynku i jego szybkie tempo rozwoju skłaniają przedsiębiorców, którzy chcą dotrzymać kroku tym zmianom, do zwrotu w kierunku</w:t>
      </w:r>
      <w:r w:rsidR="00A32426" w:rsidRPr="008D00C1">
        <w:t xml:space="preserve"> nowoczesnych, </w:t>
      </w:r>
      <w:r w:rsidRPr="008D00C1">
        <w:t>stale ewoluujących możliwości technologicznych.</w:t>
      </w:r>
      <w:r w:rsidR="00A10733" w:rsidRPr="008D00C1">
        <w:t xml:space="preserve"> </w:t>
      </w:r>
      <w:r w:rsidRPr="008D00C1">
        <w:t xml:space="preserve">W praktyce </w:t>
      </w:r>
      <w:r w:rsidR="009F5C3C" w:rsidRPr="008D00C1">
        <w:t>innowacje</w:t>
      </w:r>
      <w:r w:rsidRPr="008D00C1">
        <w:t xml:space="preserve"> oznacza</w:t>
      </w:r>
      <w:r w:rsidR="009F5C3C" w:rsidRPr="008D00C1">
        <w:t>ją</w:t>
      </w:r>
      <w:r w:rsidRPr="008D00C1">
        <w:t xml:space="preserve"> </w:t>
      </w:r>
      <w:r w:rsidR="00A10733" w:rsidRPr="008D00C1">
        <w:t>m.in.</w:t>
      </w:r>
      <w:r w:rsidRPr="008D00C1">
        <w:t xml:space="preserve"> modernizację parków maszynowych </w:t>
      </w:r>
      <w:r w:rsidR="00A10733" w:rsidRPr="008D00C1">
        <w:t>i</w:t>
      </w:r>
      <w:r w:rsidRPr="008D00C1">
        <w:t xml:space="preserve"> linii produkcyjnych,</w:t>
      </w:r>
      <w:r w:rsidR="00A10733" w:rsidRPr="008D00C1">
        <w:t xml:space="preserve"> a także</w:t>
      </w:r>
      <w:r w:rsidR="009F5C3C" w:rsidRPr="008D00C1">
        <w:t xml:space="preserve"> opracowanie i wprowadzenie unikalnych, </w:t>
      </w:r>
      <w:r w:rsidR="004E2007" w:rsidRPr="008D00C1">
        <w:t>odpowiadających konkretnym potrzebom</w:t>
      </w:r>
      <w:r w:rsidR="009F5C3C" w:rsidRPr="008D00C1">
        <w:t xml:space="preserve"> rozwiązań </w:t>
      </w:r>
      <w:r w:rsidR="00A10733" w:rsidRPr="008D00C1">
        <w:t>w zakresie</w:t>
      </w:r>
      <w:r w:rsidR="009F5C3C" w:rsidRPr="008D00C1">
        <w:t xml:space="preserve"> technologii, usług czy organizacji pracy</w:t>
      </w:r>
      <w:r w:rsidR="00A32426" w:rsidRPr="008D00C1">
        <w:t xml:space="preserve">. </w:t>
      </w:r>
    </w:p>
    <w:p w14:paraId="566F74E8" w14:textId="29876A71" w:rsidR="00FD47F1" w:rsidRPr="008D00C1" w:rsidRDefault="00207B31" w:rsidP="009F5C3C">
      <w:pPr>
        <w:jc w:val="both"/>
        <w:rPr>
          <w:rFonts w:eastAsia="Times New Roman" w:cstheme="minorHAnsi"/>
          <w:lang w:eastAsia="pl-PL"/>
        </w:rPr>
      </w:pPr>
      <w:r w:rsidRPr="008D00C1">
        <w:t>Kluczową rolę w automatyza</w:t>
      </w:r>
      <w:r w:rsidR="00A10733" w:rsidRPr="008D00C1">
        <w:t>c</w:t>
      </w:r>
      <w:r w:rsidRPr="008D00C1">
        <w:t>ji przedsiębio</w:t>
      </w:r>
      <w:r w:rsidR="00A10733" w:rsidRPr="008D00C1">
        <w:t>r</w:t>
      </w:r>
      <w:r w:rsidRPr="008D00C1">
        <w:t>stwa</w:t>
      </w:r>
      <w:r w:rsidR="00FD47F1" w:rsidRPr="008D00C1">
        <w:t xml:space="preserve"> </w:t>
      </w:r>
      <w:r w:rsidRPr="008D00C1">
        <w:t xml:space="preserve">mogą </w:t>
      </w:r>
      <w:r w:rsidR="00FD47F1" w:rsidRPr="008D00C1">
        <w:t>pełni</w:t>
      </w:r>
      <w:r w:rsidRPr="008D00C1">
        <w:t>ć</w:t>
      </w:r>
      <w:r w:rsidR="00FD47F1" w:rsidRPr="008D00C1">
        <w:t xml:space="preserve"> ośrodki badawcze, które dysponują odpowiedni</w:t>
      </w:r>
      <w:r w:rsidRPr="008D00C1">
        <w:t>mi zasobami –</w:t>
      </w:r>
      <w:r w:rsidR="00FD47F1" w:rsidRPr="008D00C1">
        <w:t xml:space="preserve"> wiedzą, doświadczeniem, </w:t>
      </w:r>
      <w:r w:rsidRPr="008D00C1">
        <w:t xml:space="preserve">specjalistycznym </w:t>
      </w:r>
      <w:r w:rsidR="00FD47F1" w:rsidRPr="008D00C1">
        <w:t>zapleczem technicznym</w:t>
      </w:r>
      <w:r w:rsidR="0013184A">
        <w:t>.</w:t>
      </w:r>
      <w:r w:rsidR="004E2007" w:rsidRPr="008D00C1">
        <w:t xml:space="preserve"> </w:t>
      </w:r>
      <w:r w:rsidR="0013184A">
        <w:t>D</w:t>
      </w:r>
      <w:r w:rsidR="004E2007" w:rsidRPr="008D00C1">
        <w:t xml:space="preserve">zięki </w:t>
      </w:r>
      <w:r w:rsidR="0013184A">
        <w:t>t</w:t>
      </w:r>
      <w:r w:rsidR="004E2007" w:rsidRPr="008D00C1">
        <w:t>emu stają</w:t>
      </w:r>
      <w:r w:rsidR="00E80913" w:rsidRPr="008D00C1">
        <w:rPr>
          <w:rFonts w:eastAsia="Times New Roman" w:cstheme="minorHAnsi"/>
          <w:lang w:eastAsia="pl-PL"/>
        </w:rPr>
        <w:t xml:space="preserve"> się</w:t>
      </w:r>
      <w:r w:rsidR="00FD47F1" w:rsidRPr="008D00C1">
        <w:rPr>
          <w:rFonts w:eastAsia="Times New Roman" w:cstheme="minorHAnsi"/>
          <w:lang w:eastAsia="pl-PL"/>
        </w:rPr>
        <w:t xml:space="preserve"> </w:t>
      </w:r>
      <w:r w:rsidR="004E2007" w:rsidRPr="008D00C1">
        <w:rPr>
          <w:rFonts w:eastAsia="Times New Roman" w:cstheme="minorHAnsi"/>
          <w:lang w:eastAsia="pl-PL"/>
        </w:rPr>
        <w:t xml:space="preserve">dla firm </w:t>
      </w:r>
      <w:r w:rsidRPr="008D00C1">
        <w:rPr>
          <w:rFonts w:eastAsia="Times New Roman" w:cstheme="minorHAnsi"/>
          <w:lang w:eastAsia="pl-PL"/>
        </w:rPr>
        <w:t xml:space="preserve">ważnym </w:t>
      </w:r>
      <w:r w:rsidR="00FD47F1" w:rsidRPr="008D00C1">
        <w:rPr>
          <w:rFonts w:eastAsia="Times New Roman" w:cstheme="minorHAnsi"/>
          <w:lang w:eastAsia="pl-PL"/>
        </w:rPr>
        <w:t xml:space="preserve">partnerem, który jako zewnętrzny dział R&amp;D wspiera </w:t>
      </w:r>
      <w:r w:rsidR="004E2007" w:rsidRPr="008D00C1">
        <w:rPr>
          <w:rFonts w:eastAsia="Times New Roman" w:cstheme="minorHAnsi"/>
          <w:lang w:eastAsia="pl-PL"/>
        </w:rPr>
        <w:t>ją</w:t>
      </w:r>
      <w:r w:rsidR="00FD47F1" w:rsidRPr="008D00C1">
        <w:rPr>
          <w:rFonts w:eastAsia="Times New Roman" w:cstheme="minorHAnsi"/>
          <w:lang w:eastAsia="pl-PL"/>
        </w:rPr>
        <w:t xml:space="preserve"> w całym procesie</w:t>
      </w:r>
      <w:r w:rsidRPr="008D00C1">
        <w:rPr>
          <w:rFonts w:eastAsia="Times New Roman" w:cstheme="minorHAnsi"/>
          <w:lang w:eastAsia="pl-PL"/>
        </w:rPr>
        <w:t xml:space="preserve"> </w:t>
      </w:r>
      <w:r w:rsidR="00CA36D7" w:rsidRPr="008D00C1">
        <w:rPr>
          <w:rFonts w:eastAsia="Times New Roman" w:cstheme="minorHAnsi"/>
          <w:lang w:eastAsia="pl-PL"/>
        </w:rPr>
        <w:t xml:space="preserve">wprowadzania </w:t>
      </w:r>
      <w:r w:rsidRPr="008D00C1">
        <w:rPr>
          <w:rFonts w:eastAsia="Times New Roman" w:cstheme="minorHAnsi"/>
          <w:lang w:eastAsia="pl-PL"/>
        </w:rPr>
        <w:t>tego typu zmian</w:t>
      </w:r>
      <w:r w:rsidR="00FD47F1" w:rsidRPr="008D00C1">
        <w:rPr>
          <w:rFonts w:eastAsia="Times New Roman" w:cstheme="minorHAnsi"/>
          <w:lang w:eastAsia="pl-PL"/>
        </w:rPr>
        <w:t xml:space="preserve">. Dotyczy to zarówno przygotowania koncepcji </w:t>
      </w:r>
      <w:r w:rsidR="004E2007" w:rsidRPr="008D00C1">
        <w:rPr>
          <w:rFonts w:eastAsia="Times New Roman" w:cstheme="minorHAnsi"/>
          <w:lang w:eastAsia="pl-PL"/>
        </w:rPr>
        <w:t>samego</w:t>
      </w:r>
      <w:r w:rsidR="00FD47F1" w:rsidRPr="008D00C1">
        <w:rPr>
          <w:rFonts w:eastAsia="Times New Roman" w:cstheme="minorHAnsi"/>
          <w:lang w:eastAsia="pl-PL"/>
        </w:rPr>
        <w:t xml:space="preserve"> rozwiązania, jak i </w:t>
      </w:r>
      <w:r w:rsidR="00CA36D7" w:rsidRPr="008D00C1">
        <w:rPr>
          <w:rFonts w:eastAsia="Times New Roman" w:cstheme="minorHAnsi"/>
          <w:lang w:eastAsia="pl-PL"/>
        </w:rPr>
        <w:t xml:space="preserve">skutecznego </w:t>
      </w:r>
      <w:r w:rsidR="00FD47F1" w:rsidRPr="008D00C1">
        <w:rPr>
          <w:rFonts w:eastAsia="Times New Roman" w:cstheme="minorHAnsi"/>
          <w:lang w:eastAsia="pl-PL"/>
        </w:rPr>
        <w:t>wdrożenia go</w:t>
      </w:r>
      <w:r w:rsidR="00E80913" w:rsidRPr="008D00C1">
        <w:rPr>
          <w:rFonts w:eastAsia="Times New Roman" w:cstheme="minorHAnsi"/>
          <w:lang w:eastAsia="pl-PL"/>
        </w:rPr>
        <w:t xml:space="preserve">. </w:t>
      </w:r>
      <w:r w:rsidR="0013184A">
        <w:rPr>
          <w:rFonts w:eastAsia="Times New Roman" w:cstheme="minorHAnsi"/>
          <w:lang w:eastAsia="pl-PL"/>
        </w:rPr>
        <w:t>Takim podmiotem</w:t>
      </w:r>
      <w:r w:rsidR="00E80913" w:rsidRPr="008D00C1">
        <w:rPr>
          <w:rFonts w:eastAsia="Times New Roman" w:cstheme="minorHAnsi"/>
          <w:lang w:eastAsia="pl-PL"/>
        </w:rPr>
        <w:t xml:space="preserve"> jest</w:t>
      </w:r>
      <w:r w:rsidR="00FD47F1" w:rsidRPr="008D00C1">
        <w:rPr>
          <w:rFonts w:eastAsia="Times New Roman" w:cstheme="minorHAnsi"/>
          <w:lang w:eastAsia="pl-PL"/>
        </w:rPr>
        <w:t xml:space="preserve"> Centrum Badań i Rozwoju Technologii dla Przemysłu</w:t>
      </w:r>
      <w:r w:rsidR="00E80913" w:rsidRPr="008D00C1">
        <w:rPr>
          <w:rFonts w:eastAsia="Times New Roman" w:cstheme="minorHAnsi"/>
          <w:lang w:eastAsia="pl-PL"/>
        </w:rPr>
        <w:t xml:space="preserve"> –</w:t>
      </w:r>
      <w:r w:rsidR="00FD47F1" w:rsidRPr="008D00C1">
        <w:rPr>
          <w:rFonts w:eastAsia="Times New Roman" w:cstheme="minorHAnsi"/>
          <w:lang w:eastAsia="pl-PL"/>
        </w:rPr>
        <w:t xml:space="preserve"> jednostk</w:t>
      </w:r>
      <w:r w:rsidR="00E80913" w:rsidRPr="008D00C1">
        <w:rPr>
          <w:rFonts w:eastAsia="Times New Roman" w:cstheme="minorHAnsi"/>
          <w:lang w:eastAsia="pl-PL"/>
        </w:rPr>
        <w:t>a</w:t>
      </w:r>
      <w:r w:rsidR="00267187" w:rsidRPr="008D00C1">
        <w:rPr>
          <w:rFonts w:eastAsia="Times New Roman" w:cstheme="minorHAnsi"/>
          <w:lang w:eastAsia="pl-PL"/>
        </w:rPr>
        <w:t>, która</w:t>
      </w:r>
      <w:r w:rsidR="00FD47F1" w:rsidRPr="008D00C1">
        <w:rPr>
          <w:rFonts w:eastAsia="Times New Roman" w:cstheme="minorHAnsi"/>
          <w:lang w:eastAsia="pl-PL"/>
        </w:rPr>
        <w:t xml:space="preserve"> </w:t>
      </w:r>
      <w:r w:rsidR="00267187" w:rsidRPr="008D00C1">
        <w:rPr>
          <w:rFonts w:eastAsia="Times New Roman" w:cstheme="minorHAnsi"/>
          <w:lang w:eastAsia="pl-PL"/>
        </w:rPr>
        <w:t>z sukcesem zrealizowała już liczne</w:t>
      </w:r>
      <w:r w:rsidR="004E2007" w:rsidRPr="008D00C1">
        <w:rPr>
          <w:rFonts w:eastAsia="Times New Roman" w:cstheme="minorHAnsi"/>
          <w:lang w:eastAsia="pl-PL"/>
        </w:rPr>
        <w:t xml:space="preserve"> </w:t>
      </w:r>
      <w:r w:rsidR="00267187" w:rsidRPr="008D00C1">
        <w:rPr>
          <w:rFonts w:eastAsia="Times New Roman" w:cstheme="minorHAnsi"/>
          <w:lang w:eastAsia="pl-PL"/>
        </w:rPr>
        <w:t xml:space="preserve">projekty i opracowała wiele </w:t>
      </w:r>
      <w:r w:rsidR="00980082">
        <w:rPr>
          <w:rFonts w:eastAsia="Times New Roman" w:cstheme="minorHAnsi"/>
          <w:lang w:eastAsia="pl-PL"/>
        </w:rPr>
        <w:t>innowacji</w:t>
      </w:r>
      <w:r w:rsidR="00267187" w:rsidRPr="008D00C1">
        <w:rPr>
          <w:rFonts w:eastAsia="Times New Roman" w:cstheme="minorHAnsi"/>
          <w:lang w:eastAsia="pl-PL"/>
        </w:rPr>
        <w:t>, które przyniosły firmom wymierne korzyści.</w:t>
      </w:r>
    </w:p>
    <w:p w14:paraId="48453C2F" w14:textId="7D5A1BC2" w:rsidR="00267187" w:rsidRDefault="00A10733" w:rsidP="009F5C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W poszukiwaniu przełomowych rozwiązań</w:t>
      </w:r>
    </w:p>
    <w:p w14:paraId="0FD98E55" w14:textId="0A848A25" w:rsidR="00412E61" w:rsidRPr="00021583" w:rsidRDefault="00412E61" w:rsidP="00412E61">
      <w:pPr>
        <w:rPr>
          <w:ins w:id="0" w:author="Maria Szruba" w:date="2023-05-22T06:36:00Z"/>
        </w:rPr>
      </w:pPr>
      <w:ins w:id="1" w:author="Maria Szruba" w:date="2023-05-22T06:36:00Z">
        <w:r>
          <w:t>Jak wynika z raportu „Monitoring innowacyjności polskich przedsiębiorstw</w:t>
        </w:r>
      </w:ins>
      <w:ins w:id="2" w:author="Maria Szruba" w:date="2023-05-22T06:37:00Z">
        <w:r w:rsidR="003150FE">
          <w:t>”*</w:t>
        </w:r>
      </w:ins>
      <w:ins w:id="3" w:author="Maria Szruba" w:date="2023-05-22T06:36:00Z">
        <w:r>
          <w:t xml:space="preserve">, opublikowanego w 2022 r. przez PARP,  jeśli chodzi o firmy aktywne innowacyjnie, współpracę z partnerami zewnętrznymi zadeklarowało 53,6% podmiotów, które faktycznie wprowadziło innowacje. Zdecydowany prym </w:t>
        </w:r>
      </w:ins>
      <w:ins w:id="4" w:author="Maria Szruba" w:date="2023-05-22T06:37:00Z">
        <w:r w:rsidR="003150FE">
          <w:t xml:space="preserve">wśród nich </w:t>
        </w:r>
      </w:ins>
      <w:ins w:id="5" w:author="Maria Szruba" w:date="2023-05-22T06:36:00Z">
        <w:r>
          <w:t>wiodą liderzy - duże podmioty, odgrywające kluczowe znaczenie w skali kraju w reprezentowanych przez siebie branżach. Odsetek firm wprowadzających innowacje produktowe i procesowe jest wśród liderów najwyższy i wynosi odpowiednio 81,1</w:t>
        </w:r>
      </w:ins>
      <w:r w:rsidR="006A70AC">
        <w:t>%</w:t>
      </w:r>
      <w:ins w:id="6" w:author="Maria Szruba" w:date="2023-05-22T06:36:00Z">
        <w:r>
          <w:t xml:space="preserve"> i 84,4%.</w:t>
        </w:r>
      </w:ins>
    </w:p>
    <w:p w14:paraId="057F83A3" w14:textId="2FEA3B05" w:rsidR="00267187" w:rsidRPr="008D00C1" w:rsidRDefault="004E2007" w:rsidP="009F5C3C">
      <w:pPr>
        <w:jc w:val="both"/>
        <w:rPr>
          <w:color w:val="191919"/>
        </w:rPr>
      </w:pPr>
      <w:del w:id="7" w:author="Maria Szruba" w:date="2023-05-22T06:36:00Z">
        <w:r w:rsidRPr="009A11B5" w:rsidDel="00412E61">
          <w:rPr>
            <w:highlight w:val="yellow"/>
            <w:rPrChange w:id="8" w:author="Grzegorz Putynkowski" w:date="2023-05-16T13:41:00Z">
              <w:rPr/>
            </w:rPrChange>
          </w:rPr>
          <w:delText xml:space="preserve">Wyniki </w:delText>
        </w:r>
        <w:r w:rsidR="008D00C1" w:rsidRPr="009A11B5" w:rsidDel="00412E61">
          <w:rPr>
            <w:highlight w:val="yellow"/>
            <w:rPrChange w:id="9" w:author="Grzegorz Putynkowski" w:date="2023-05-16T13:41:00Z">
              <w:rPr/>
            </w:rPrChange>
          </w:rPr>
          <w:delText>współpracy</w:delText>
        </w:r>
        <w:r w:rsidRPr="009A11B5" w:rsidDel="00412E61">
          <w:rPr>
            <w:highlight w:val="yellow"/>
            <w:rPrChange w:id="10" w:author="Grzegorz Putynkowski" w:date="2023-05-16T13:41:00Z">
              <w:rPr/>
            </w:rPrChange>
          </w:rPr>
          <w:delText xml:space="preserve"> </w:delText>
        </w:r>
        <w:r w:rsidR="0013184A" w:rsidRPr="009A11B5" w:rsidDel="00412E61">
          <w:rPr>
            <w:highlight w:val="yellow"/>
            <w:rPrChange w:id="11" w:author="Grzegorz Putynkowski" w:date="2023-05-16T13:41:00Z">
              <w:rPr/>
            </w:rPrChange>
          </w:rPr>
          <w:delText xml:space="preserve">firm </w:delText>
        </w:r>
        <w:r w:rsidR="008D00C1" w:rsidRPr="009A11B5" w:rsidDel="00412E61">
          <w:rPr>
            <w:highlight w:val="yellow"/>
            <w:rPrChange w:id="12" w:author="Grzegorz Putynkowski" w:date="2023-05-16T13:41:00Z">
              <w:rPr/>
            </w:rPrChange>
          </w:rPr>
          <w:delText xml:space="preserve">z </w:delText>
        </w:r>
        <w:r w:rsidR="00CA36D7" w:rsidRPr="009A11B5" w:rsidDel="00412E61">
          <w:rPr>
            <w:highlight w:val="yellow"/>
            <w:rPrChange w:id="13" w:author="Grzegorz Putynkowski" w:date="2023-05-16T13:41:00Z">
              <w:rPr/>
            </w:rPrChange>
          </w:rPr>
          <w:delText>ośrodk</w:delText>
        </w:r>
        <w:r w:rsidR="008D00C1" w:rsidRPr="009A11B5" w:rsidDel="00412E61">
          <w:rPr>
            <w:highlight w:val="yellow"/>
            <w:rPrChange w:id="14" w:author="Grzegorz Putynkowski" w:date="2023-05-16T13:41:00Z">
              <w:rPr/>
            </w:rPrChange>
          </w:rPr>
          <w:delText>ami</w:delText>
        </w:r>
        <w:r w:rsidR="00CA36D7" w:rsidRPr="009A11B5" w:rsidDel="00412E61">
          <w:rPr>
            <w:highlight w:val="yellow"/>
            <w:rPrChange w:id="15" w:author="Grzegorz Putynkowski" w:date="2023-05-16T13:41:00Z">
              <w:rPr/>
            </w:rPrChange>
          </w:rPr>
          <w:delText xml:space="preserve"> badawczy</w:delText>
        </w:r>
        <w:r w:rsidR="008D00C1" w:rsidRPr="009A11B5" w:rsidDel="00412E61">
          <w:rPr>
            <w:highlight w:val="yellow"/>
            <w:rPrChange w:id="16" w:author="Grzegorz Putynkowski" w:date="2023-05-16T13:41:00Z">
              <w:rPr/>
            </w:rPrChange>
          </w:rPr>
          <w:delText>mi</w:delText>
        </w:r>
        <w:r w:rsidR="00CA36D7" w:rsidRPr="009A11B5" w:rsidDel="00412E61">
          <w:rPr>
            <w:highlight w:val="yellow"/>
            <w:rPrChange w:id="17" w:author="Grzegorz Putynkowski" w:date="2023-05-16T13:41:00Z">
              <w:rPr/>
            </w:rPrChange>
          </w:rPr>
          <w:delText xml:space="preserve"> </w:delText>
        </w:r>
        <w:r w:rsidRPr="009A11B5" w:rsidDel="00412E61">
          <w:rPr>
            <w:highlight w:val="yellow"/>
            <w:rPrChange w:id="18" w:author="Grzegorz Putynkowski" w:date="2023-05-16T13:41:00Z">
              <w:rPr/>
            </w:rPrChange>
          </w:rPr>
          <w:delText>są imponujące.</w:delText>
        </w:r>
        <w:r w:rsidRPr="008D00C1" w:rsidDel="00412E61">
          <w:delText xml:space="preserve"> </w:delText>
        </w:r>
      </w:del>
      <w:ins w:id="19" w:author="Małgorzata Knapik" w:date="2023-05-22T09:36:00Z">
        <w:r w:rsidR="006A70AC">
          <w:t xml:space="preserve">Te statystki potwierdzają działania </w:t>
        </w:r>
      </w:ins>
      <w:ins w:id="20" w:author="Małgorzata Knapik" w:date="2023-05-22T09:37:00Z">
        <w:r w:rsidR="006A70AC">
          <w:t xml:space="preserve">CBRTP, które w </w:t>
        </w:r>
      </w:ins>
      <w:r w:rsidR="00267187" w:rsidRPr="008D00C1">
        <w:t xml:space="preserve">ostatnim czasie opracowało </w:t>
      </w:r>
      <w:r w:rsidRPr="008D00C1">
        <w:t>rozwiązania</w:t>
      </w:r>
      <w:r w:rsidR="00267187" w:rsidRPr="008D00C1">
        <w:t xml:space="preserve"> dla firmy będącej </w:t>
      </w:r>
      <w:r w:rsidR="00267187" w:rsidRPr="008D00C1">
        <w:rPr>
          <w:color w:val="191919"/>
        </w:rPr>
        <w:t>liderem polskiego rynku przetwórstwa tworzyw sztucznych</w:t>
      </w:r>
      <w:r w:rsidRPr="008D00C1">
        <w:rPr>
          <w:color w:val="191919"/>
        </w:rPr>
        <w:t xml:space="preserve"> i jednocześnie</w:t>
      </w:r>
      <w:r w:rsidR="00267187" w:rsidRPr="008D00C1">
        <w:rPr>
          <w:color w:val="191919"/>
        </w:rPr>
        <w:t xml:space="preserve"> jedn</w:t>
      </w:r>
      <w:r w:rsidRPr="008D00C1">
        <w:rPr>
          <w:color w:val="191919"/>
        </w:rPr>
        <w:t>ym</w:t>
      </w:r>
      <w:r w:rsidR="00267187" w:rsidRPr="008D00C1">
        <w:rPr>
          <w:color w:val="191919"/>
        </w:rPr>
        <w:t xml:space="preserve"> z głównych regionalnych dostawców znanych światowych marek. Przedsiębiorstwo zmagało się z problemem automatyzacji procesów produkcji małoseryjnej o wysokim wskaźniku dobowych przezbrojeń. </w:t>
      </w:r>
      <w:r w:rsidRPr="008D00C1">
        <w:rPr>
          <w:color w:val="191919"/>
        </w:rPr>
        <w:t>O</w:t>
      </w:r>
      <w:r w:rsidR="00267187" w:rsidRPr="008D00C1">
        <w:rPr>
          <w:color w:val="191919"/>
        </w:rPr>
        <w:t>bsługa osobowa stała się największym kosztem produkcji, a oferowane na rynku systemy automatyzacji nie rozwiązywały problemu ze względu na bardzo wysoki koszt ich utrzymania</w:t>
      </w:r>
      <w:r w:rsidR="00207B31" w:rsidRPr="008D00C1">
        <w:rPr>
          <w:color w:val="191919"/>
        </w:rPr>
        <w:t xml:space="preserve"> i serwisowania.</w:t>
      </w:r>
    </w:p>
    <w:p w14:paraId="178CD6F4" w14:textId="44166925" w:rsidR="00843C18" w:rsidRPr="008D00C1" w:rsidRDefault="00843C18" w:rsidP="009F5C3C">
      <w:pPr>
        <w:jc w:val="both"/>
        <w:rPr>
          <w:color w:val="191919"/>
        </w:rPr>
      </w:pPr>
      <w:r w:rsidRPr="008D00C1">
        <w:rPr>
          <w:color w:val="191919"/>
        </w:rPr>
        <w:t>Kolejny</w:t>
      </w:r>
      <w:r w:rsidR="004E2007" w:rsidRPr="008D00C1">
        <w:rPr>
          <w:color w:val="191919"/>
        </w:rPr>
        <w:t>mi trudnościami</w:t>
      </w:r>
      <w:r w:rsidR="00207B31" w:rsidRPr="008D00C1">
        <w:rPr>
          <w:color w:val="191919"/>
        </w:rPr>
        <w:t xml:space="preserve"> firmy </w:t>
      </w:r>
      <w:r w:rsidRPr="008D00C1">
        <w:rPr>
          <w:color w:val="191919"/>
        </w:rPr>
        <w:t>był</w:t>
      </w:r>
      <w:r w:rsidR="004E2007" w:rsidRPr="008D00C1">
        <w:rPr>
          <w:color w:val="191919"/>
        </w:rPr>
        <w:t>y</w:t>
      </w:r>
      <w:r w:rsidRPr="008D00C1">
        <w:rPr>
          <w:color w:val="191919"/>
        </w:rPr>
        <w:t xml:space="preserve"> zakamienie</w:t>
      </w:r>
      <w:r w:rsidR="004E2007" w:rsidRPr="008D00C1">
        <w:rPr>
          <w:color w:val="191919"/>
        </w:rPr>
        <w:t>nie</w:t>
      </w:r>
      <w:r w:rsidRPr="008D00C1">
        <w:rPr>
          <w:color w:val="191919"/>
        </w:rPr>
        <w:t xml:space="preserve"> form wtryskowych (głównego narzędzia produkcyjnego), wysoka częstotliwość cykli serwisowych form oraz – co za tym idzie – wydłużające się cykle produkcyjne</w:t>
      </w:r>
      <w:r w:rsidR="003B1209">
        <w:rPr>
          <w:color w:val="191919"/>
        </w:rPr>
        <w:t>. D</w:t>
      </w:r>
      <w:r w:rsidRPr="008D00C1">
        <w:rPr>
          <w:color w:val="191919"/>
        </w:rPr>
        <w:t>wukrotne wydłużenie czasu wtrysku tworzywa i istotne zmniejszenie ilości wytwarzanych wyrobów na dobę oznaczało spadek produktywności.</w:t>
      </w:r>
    </w:p>
    <w:p w14:paraId="53C9233A" w14:textId="20E0337B" w:rsidR="00E80913" w:rsidRPr="00E80913" w:rsidRDefault="00E80913" w:rsidP="009F5C3C">
      <w:pPr>
        <w:jc w:val="both"/>
        <w:rPr>
          <w:b/>
          <w:color w:val="191919"/>
          <w:sz w:val="28"/>
          <w:szCs w:val="28"/>
        </w:rPr>
      </w:pPr>
      <w:r w:rsidRPr="00E80913">
        <w:rPr>
          <w:b/>
          <w:color w:val="191919"/>
          <w:sz w:val="28"/>
          <w:szCs w:val="28"/>
        </w:rPr>
        <w:t>Miliony oszczędności dzięki dopasowanej</w:t>
      </w:r>
      <w:r>
        <w:rPr>
          <w:b/>
          <w:color w:val="191919"/>
          <w:sz w:val="28"/>
          <w:szCs w:val="28"/>
        </w:rPr>
        <w:t xml:space="preserve"> </w:t>
      </w:r>
      <w:r w:rsidRPr="00E80913">
        <w:rPr>
          <w:b/>
          <w:color w:val="191919"/>
          <w:sz w:val="28"/>
          <w:szCs w:val="28"/>
        </w:rPr>
        <w:t>automatyzacji</w:t>
      </w:r>
    </w:p>
    <w:p w14:paraId="626822EE" w14:textId="5C1FDDF6" w:rsidR="00267187" w:rsidRPr="008D00C1" w:rsidRDefault="00843C18" w:rsidP="009F5C3C">
      <w:pPr>
        <w:jc w:val="both"/>
        <w:rPr>
          <w:color w:val="191919"/>
        </w:rPr>
      </w:pPr>
      <w:r w:rsidRPr="008D00C1">
        <w:rPr>
          <w:color w:val="191919"/>
        </w:rPr>
        <w:lastRenderedPageBreak/>
        <w:t xml:space="preserve">Przy generowaniu aż 238 mln </w:t>
      </w:r>
      <w:r w:rsidR="00E80913" w:rsidRPr="008D00C1">
        <w:rPr>
          <w:color w:val="191919"/>
        </w:rPr>
        <w:t>zł</w:t>
      </w:r>
      <w:r w:rsidRPr="008D00C1">
        <w:rPr>
          <w:color w:val="191919"/>
        </w:rPr>
        <w:t xml:space="preserve"> obrotu z </w:t>
      </w:r>
      <w:r w:rsidR="00E80913" w:rsidRPr="008D00C1">
        <w:rPr>
          <w:color w:val="191919"/>
        </w:rPr>
        <w:t>jedną z partnerskich sieci</w:t>
      </w:r>
      <w:r w:rsidR="005B4C6A">
        <w:rPr>
          <w:color w:val="191919"/>
        </w:rPr>
        <w:t>,</w:t>
      </w:r>
      <w:r w:rsidRPr="008D00C1">
        <w:rPr>
          <w:color w:val="191919"/>
        </w:rPr>
        <w:t xml:space="preserve"> wskaźniku 4% brakowości</w:t>
      </w:r>
      <w:r w:rsidR="005B4C6A">
        <w:rPr>
          <w:color w:val="191919"/>
        </w:rPr>
        <w:t xml:space="preserve"> i</w:t>
      </w:r>
      <w:r w:rsidRPr="008D00C1">
        <w:rPr>
          <w:color w:val="191919"/>
        </w:rPr>
        <w:t xml:space="preserve"> działając na 10-procentowej marż</w:t>
      </w:r>
      <w:r w:rsidR="00E80913" w:rsidRPr="008D00C1">
        <w:rPr>
          <w:color w:val="191919"/>
        </w:rPr>
        <w:t>y, firma</w:t>
      </w:r>
      <w:r w:rsidRPr="008D00C1">
        <w:rPr>
          <w:color w:val="191919"/>
        </w:rPr>
        <w:t xml:space="preserve"> tracił</w:t>
      </w:r>
      <w:r w:rsidR="00E80913" w:rsidRPr="008D00C1">
        <w:rPr>
          <w:color w:val="191919"/>
        </w:rPr>
        <w:t>a</w:t>
      </w:r>
      <w:r w:rsidRPr="008D00C1">
        <w:rPr>
          <w:color w:val="191919"/>
        </w:rPr>
        <w:t xml:space="preserve"> aż 3,5 mln </w:t>
      </w:r>
      <w:r w:rsidR="00E80913" w:rsidRPr="008D00C1">
        <w:rPr>
          <w:color w:val="191919"/>
        </w:rPr>
        <w:t>zł</w:t>
      </w:r>
      <w:r w:rsidRPr="008D00C1">
        <w:rPr>
          <w:color w:val="191919"/>
        </w:rPr>
        <w:t xml:space="preserve"> przychodów </w:t>
      </w:r>
      <w:r w:rsidR="00E021D5">
        <w:rPr>
          <w:color w:val="191919"/>
        </w:rPr>
        <w:t xml:space="preserve">i </w:t>
      </w:r>
      <w:r w:rsidRPr="008D00C1">
        <w:rPr>
          <w:color w:val="191919"/>
        </w:rPr>
        <w:t>możliwy zysk</w:t>
      </w:r>
      <w:r w:rsidR="00E021D5">
        <w:rPr>
          <w:color w:val="191919"/>
        </w:rPr>
        <w:t xml:space="preserve"> na poziomie</w:t>
      </w:r>
      <w:r w:rsidRPr="008D00C1">
        <w:rPr>
          <w:color w:val="191919"/>
        </w:rPr>
        <w:t xml:space="preserve"> 0,35 mln </w:t>
      </w:r>
      <w:r w:rsidR="00E80913" w:rsidRPr="008D00C1">
        <w:rPr>
          <w:color w:val="191919"/>
        </w:rPr>
        <w:t>zł</w:t>
      </w:r>
      <w:r w:rsidRPr="008D00C1">
        <w:rPr>
          <w:color w:val="191919"/>
        </w:rPr>
        <w:t>. Dzięki działaniom</w:t>
      </w:r>
      <w:r w:rsidR="00E80913" w:rsidRPr="008D00C1">
        <w:rPr>
          <w:color w:val="191919"/>
        </w:rPr>
        <w:t xml:space="preserve"> </w:t>
      </w:r>
      <w:r w:rsidRPr="008D00C1">
        <w:rPr>
          <w:color w:val="191919"/>
        </w:rPr>
        <w:t>zespoł</w:t>
      </w:r>
      <w:r w:rsidR="00E80913" w:rsidRPr="008D00C1">
        <w:rPr>
          <w:color w:val="191919"/>
        </w:rPr>
        <w:t>u CBRTP</w:t>
      </w:r>
      <w:r w:rsidRPr="008D00C1">
        <w:rPr>
          <w:color w:val="191919"/>
        </w:rPr>
        <w:t xml:space="preserve"> udało </w:t>
      </w:r>
      <w:r w:rsidR="00E80913" w:rsidRPr="008D00C1">
        <w:rPr>
          <w:color w:val="191919"/>
        </w:rPr>
        <w:t xml:space="preserve">się </w:t>
      </w:r>
      <w:r w:rsidRPr="008D00C1">
        <w:rPr>
          <w:color w:val="191919"/>
        </w:rPr>
        <w:t>zmniejszyć brakowość o 2</w:t>
      </w:r>
      <w:r w:rsidR="00E021D5">
        <w:rPr>
          <w:color w:val="191919"/>
        </w:rPr>
        <w:t xml:space="preserve"> p.p.</w:t>
      </w:r>
      <w:r w:rsidR="00E021D5" w:rsidRPr="008D00C1">
        <w:rPr>
          <w:color w:val="191919"/>
        </w:rPr>
        <w:t xml:space="preserve">, </w:t>
      </w:r>
      <w:r w:rsidR="00E80913" w:rsidRPr="008D00C1">
        <w:rPr>
          <w:color w:val="191919"/>
        </w:rPr>
        <w:t xml:space="preserve">co </w:t>
      </w:r>
      <w:r w:rsidR="004E2007" w:rsidRPr="008D00C1">
        <w:rPr>
          <w:color w:val="191919"/>
        </w:rPr>
        <w:t>przekłada się na</w:t>
      </w:r>
      <w:r w:rsidR="00E80913" w:rsidRPr="008D00C1">
        <w:rPr>
          <w:color w:val="191919"/>
        </w:rPr>
        <w:t xml:space="preserve"> </w:t>
      </w:r>
      <w:r w:rsidR="00E021D5">
        <w:rPr>
          <w:color w:val="191919"/>
        </w:rPr>
        <w:t xml:space="preserve">wygenerowanie ponad </w:t>
      </w:r>
      <w:r w:rsidRPr="008D00C1">
        <w:rPr>
          <w:color w:val="191919"/>
        </w:rPr>
        <w:t xml:space="preserve">0,15 mln </w:t>
      </w:r>
      <w:r w:rsidR="00E80913" w:rsidRPr="008D00C1">
        <w:rPr>
          <w:color w:val="191919"/>
        </w:rPr>
        <w:t>zł</w:t>
      </w:r>
      <w:r w:rsidR="00E021D5">
        <w:rPr>
          <w:color w:val="191919"/>
        </w:rPr>
        <w:t xml:space="preserve"> dodatkowego</w:t>
      </w:r>
      <w:r w:rsidRPr="008D00C1">
        <w:rPr>
          <w:color w:val="191919"/>
        </w:rPr>
        <w:t xml:space="preserve"> zysku rocznie. </w:t>
      </w:r>
      <w:r w:rsidR="005B4C6A">
        <w:rPr>
          <w:color w:val="191919"/>
        </w:rPr>
        <w:t xml:space="preserve">– </w:t>
      </w:r>
      <w:r w:rsidRPr="00CC66EC">
        <w:rPr>
          <w:i/>
          <w:iCs/>
          <w:color w:val="191919"/>
        </w:rPr>
        <w:t>Dotychczasowe stanowisko</w:t>
      </w:r>
      <w:r w:rsidR="00E80913" w:rsidRPr="00CC66EC">
        <w:rPr>
          <w:i/>
          <w:iCs/>
          <w:color w:val="191919"/>
        </w:rPr>
        <w:t>,</w:t>
      </w:r>
      <w:r w:rsidRPr="00CC66EC">
        <w:rPr>
          <w:i/>
          <w:iCs/>
          <w:color w:val="191919"/>
        </w:rPr>
        <w:t xml:space="preserve"> zbudowane z 15 gniazd</w:t>
      </w:r>
      <w:r w:rsidR="00E80913" w:rsidRPr="00CC66EC">
        <w:rPr>
          <w:i/>
          <w:iCs/>
          <w:color w:val="191919"/>
        </w:rPr>
        <w:t>,</w:t>
      </w:r>
      <w:r w:rsidRPr="00CC66EC">
        <w:rPr>
          <w:i/>
          <w:iCs/>
          <w:color w:val="191919"/>
        </w:rPr>
        <w:t xml:space="preserve"> wymagało pracy aż 15 operatorów na jedną zmianę, c</w:t>
      </w:r>
      <w:r w:rsidR="00E80913" w:rsidRPr="00CC66EC">
        <w:rPr>
          <w:i/>
          <w:iCs/>
          <w:color w:val="191919"/>
        </w:rPr>
        <w:t>o w</w:t>
      </w:r>
      <w:r w:rsidR="002C2A27" w:rsidRPr="00CC66EC">
        <w:rPr>
          <w:i/>
          <w:iCs/>
          <w:color w:val="191919"/>
        </w:rPr>
        <w:t>iązało się z</w:t>
      </w:r>
      <w:r w:rsidRPr="00CC66EC">
        <w:rPr>
          <w:i/>
          <w:iCs/>
          <w:color w:val="191919"/>
        </w:rPr>
        <w:t xml:space="preserve"> utrzymywani</w:t>
      </w:r>
      <w:r w:rsidR="002C2A27" w:rsidRPr="00CC66EC">
        <w:rPr>
          <w:i/>
          <w:iCs/>
          <w:color w:val="191919"/>
        </w:rPr>
        <w:t>em</w:t>
      </w:r>
      <w:r w:rsidRPr="00CC66EC">
        <w:rPr>
          <w:i/>
          <w:iCs/>
          <w:color w:val="191919"/>
        </w:rPr>
        <w:t xml:space="preserve"> aż 45 </w:t>
      </w:r>
      <w:r w:rsidR="00CA36D7" w:rsidRPr="00CC66EC">
        <w:rPr>
          <w:i/>
          <w:iCs/>
          <w:color w:val="191919"/>
        </w:rPr>
        <w:t>osób</w:t>
      </w:r>
      <w:r w:rsidR="00E80913" w:rsidRPr="00CC66EC">
        <w:rPr>
          <w:i/>
          <w:iCs/>
          <w:color w:val="191919"/>
        </w:rPr>
        <w:t xml:space="preserve"> na dobę</w:t>
      </w:r>
      <w:r w:rsidRPr="00CC66EC">
        <w:rPr>
          <w:i/>
          <w:iCs/>
          <w:color w:val="191919"/>
        </w:rPr>
        <w:t xml:space="preserve">. W wyniku </w:t>
      </w:r>
      <w:r w:rsidR="00E80913" w:rsidRPr="00CC66EC">
        <w:rPr>
          <w:i/>
          <w:iCs/>
          <w:color w:val="191919"/>
        </w:rPr>
        <w:t xml:space="preserve">wdrożenia opracowanego przez nas projektu związanego z </w:t>
      </w:r>
      <w:r w:rsidRPr="00CC66EC">
        <w:rPr>
          <w:i/>
          <w:iCs/>
          <w:color w:val="191919"/>
        </w:rPr>
        <w:t>automatyzacj</w:t>
      </w:r>
      <w:r w:rsidR="00E80913" w:rsidRPr="00CC66EC">
        <w:rPr>
          <w:i/>
          <w:iCs/>
          <w:color w:val="191919"/>
        </w:rPr>
        <w:t>ą</w:t>
      </w:r>
      <w:r w:rsidR="005B4C6A" w:rsidRPr="00CC66EC">
        <w:rPr>
          <w:i/>
          <w:iCs/>
          <w:color w:val="191919"/>
        </w:rPr>
        <w:t>,</w:t>
      </w:r>
      <w:r w:rsidRPr="00CC66EC">
        <w:rPr>
          <w:i/>
          <w:iCs/>
          <w:color w:val="191919"/>
        </w:rPr>
        <w:t xml:space="preserve"> ograniczono </w:t>
      </w:r>
      <w:r w:rsidR="002C2A27" w:rsidRPr="00CC66EC">
        <w:rPr>
          <w:i/>
          <w:iCs/>
          <w:color w:val="191919"/>
        </w:rPr>
        <w:t xml:space="preserve">to </w:t>
      </w:r>
      <w:r w:rsidRPr="00CC66EC">
        <w:rPr>
          <w:i/>
          <w:iCs/>
          <w:color w:val="191919"/>
        </w:rPr>
        <w:t>zatrudnienie do 2 osób na zmianę</w:t>
      </w:r>
      <w:r w:rsidR="00E80913" w:rsidRPr="00CC66EC">
        <w:rPr>
          <w:i/>
          <w:iCs/>
          <w:color w:val="191919"/>
        </w:rPr>
        <w:t>,</w:t>
      </w:r>
      <w:r w:rsidRPr="00CC66EC">
        <w:rPr>
          <w:i/>
          <w:iCs/>
          <w:color w:val="191919"/>
        </w:rPr>
        <w:t xml:space="preserve"> co przy średnim koszcie 5500 zł brutto</w:t>
      </w:r>
      <w:r w:rsidR="00E80913" w:rsidRPr="00CC66EC">
        <w:rPr>
          <w:i/>
          <w:iCs/>
          <w:color w:val="191919"/>
        </w:rPr>
        <w:t xml:space="preserve"> za </w:t>
      </w:r>
      <w:r w:rsidRPr="00CC66EC">
        <w:rPr>
          <w:i/>
          <w:iCs/>
          <w:color w:val="191919"/>
        </w:rPr>
        <w:t>operator</w:t>
      </w:r>
      <w:r w:rsidR="002C2A27" w:rsidRPr="00CC66EC">
        <w:rPr>
          <w:i/>
          <w:iCs/>
          <w:color w:val="191919"/>
        </w:rPr>
        <w:t>a</w:t>
      </w:r>
      <w:r w:rsidRPr="00CC66EC">
        <w:rPr>
          <w:i/>
          <w:iCs/>
          <w:color w:val="191919"/>
        </w:rPr>
        <w:t xml:space="preserve"> </w:t>
      </w:r>
      <w:r w:rsidR="00E80913" w:rsidRPr="00CC66EC">
        <w:rPr>
          <w:i/>
          <w:iCs/>
          <w:color w:val="191919"/>
        </w:rPr>
        <w:t>przyniosło</w:t>
      </w:r>
      <w:r w:rsidRPr="00CC66EC">
        <w:rPr>
          <w:i/>
          <w:iCs/>
          <w:color w:val="191919"/>
        </w:rPr>
        <w:t xml:space="preserve"> oszczędność 2,5 mln </w:t>
      </w:r>
      <w:r w:rsidR="00E80913" w:rsidRPr="00CC66EC">
        <w:rPr>
          <w:i/>
          <w:iCs/>
          <w:color w:val="191919"/>
        </w:rPr>
        <w:t>zł</w:t>
      </w:r>
      <w:r w:rsidRPr="00CC66EC">
        <w:rPr>
          <w:i/>
          <w:iCs/>
          <w:color w:val="191919"/>
        </w:rPr>
        <w:t xml:space="preserve"> rocznie w </w:t>
      </w:r>
      <w:r w:rsidR="00E80913" w:rsidRPr="00CC66EC">
        <w:rPr>
          <w:i/>
          <w:iCs/>
          <w:color w:val="191919"/>
        </w:rPr>
        <w:t>trzy</w:t>
      </w:r>
      <w:r w:rsidRPr="00CC66EC">
        <w:rPr>
          <w:i/>
          <w:iCs/>
          <w:color w:val="191919"/>
        </w:rPr>
        <w:t>zmianowym trybie pracy</w:t>
      </w:r>
      <w:r w:rsidR="00E80913" w:rsidRPr="008D00C1">
        <w:rPr>
          <w:color w:val="191919"/>
        </w:rPr>
        <w:t xml:space="preserve"> – wyjaśnia </w:t>
      </w:r>
      <w:r w:rsidR="00CC66EC">
        <w:rPr>
          <w:color w:val="191919"/>
        </w:rPr>
        <w:t>Grzegorz Putynkowski,</w:t>
      </w:r>
      <w:r w:rsidR="00CC66EC" w:rsidRPr="008D00C1">
        <w:rPr>
          <w:color w:val="191919"/>
        </w:rPr>
        <w:t xml:space="preserve"> </w:t>
      </w:r>
      <w:r w:rsidR="00CC66EC">
        <w:rPr>
          <w:color w:val="191919"/>
        </w:rPr>
        <w:t>CEO</w:t>
      </w:r>
      <w:r w:rsidR="00AA46D8" w:rsidRPr="008D00C1">
        <w:rPr>
          <w:color w:val="191919"/>
        </w:rPr>
        <w:t xml:space="preserve"> CBRTP</w:t>
      </w:r>
      <w:r w:rsidRPr="008D00C1">
        <w:rPr>
          <w:color w:val="191919"/>
        </w:rPr>
        <w:t>.</w:t>
      </w:r>
    </w:p>
    <w:p w14:paraId="2F6FF306" w14:textId="1DD495B4" w:rsidR="00843C18" w:rsidRPr="008D00C1" w:rsidRDefault="00AA46D8" w:rsidP="009F5C3C">
      <w:pPr>
        <w:jc w:val="both"/>
        <w:rPr>
          <w:color w:val="191919"/>
        </w:rPr>
      </w:pPr>
      <w:r w:rsidRPr="008D00C1">
        <w:rPr>
          <w:color w:val="191919"/>
        </w:rPr>
        <w:t>To nie wszystko. C</w:t>
      </w:r>
      <w:r w:rsidR="00843C18" w:rsidRPr="008D00C1">
        <w:rPr>
          <w:color w:val="191919"/>
        </w:rPr>
        <w:t>BRTP opracował</w:t>
      </w:r>
      <w:r w:rsidRPr="008D00C1">
        <w:rPr>
          <w:color w:val="191919"/>
        </w:rPr>
        <w:t>o</w:t>
      </w:r>
      <w:r w:rsidR="00843C18" w:rsidRPr="008D00C1">
        <w:rPr>
          <w:color w:val="191919"/>
        </w:rPr>
        <w:t xml:space="preserve"> </w:t>
      </w:r>
      <w:r w:rsidR="002C2A27" w:rsidRPr="008D00C1">
        <w:rPr>
          <w:color w:val="191919"/>
        </w:rPr>
        <w:t xml:space="preserve">też specjalny </w:t>
      </w:r>
      <w:r w:rsidR="00843C18" w:rsidRPr="008D00C1">
        <w:rPr>
          <w:color w:val="191919"/>
        </w:rPr>
        <w:t>system powłok dedykowanych do kanałów chłodzących form wtryskowych oraz wprowadził</w:t>
      </w:r>
      <w:r w:rsidRPr="008D00C1">
        <w:rPr>
          <w:color w:val="191919"/>
        </w:rPr>
        <w:t>o</w:t>
      </w:r>
      <w:r w:rsidR="00843C18" w:rsidRPr="008D00C1">
        <w:rPr>
          <w:color w:val="191919"/>
        </w:rPr>
        <w:t xml:space="preserve"> nowe receptury i stosowne modyfikacje zakładowego systemu chłodzenia</w:t>
      </w:r>
      <w:r w:rsidRPr="008D00C1">
        <w:rPr>
          <w:color w:val="191919"/>
        </w:rPr>
        <w:t xml:space="preserve">. </w:t>
      </w:r>
      <w:r w:rsidR="005B4C6A">
        <w:rPr>
          <w:i/>
          <w:color w:val="191919"/>
        </w:rPr>
        <w:t>– Dzięki temu</w:t>
      </w:r>
      <w:r w:rsidR="00843C18" w:rsidRPr="008D00C1">
        <w:rPr>
          <w:i/>
          <w:color w:val="191919"/>
        </w:rPr>
        <w:t xml:space="preserve"> </w:t>
      </w:r>
      <w:r w:rsidR="005B4C6A">
        <w:rPr>
          <w:i/>
          <w:color w:val="191919"/>
        </w:rPr>
        <w:t xml:space="preserve">znacząco poprawiliśmy </w:t>
      </w:r>
      <w:r w:rsidR="00843C18" w:rsidRPr="008D00C1">
        <w:rPr>
          <w:i/>
          <w:color w:val="191919"/>
        </w:rPr>
        <w:t xml:space="preserve">wskaźnik serwisowania rocznego form wtryskowych </w:t>
      </w:r>
      <w:r w:rsidR="005B4C6A">
        <w:rPr>
          <w:i/>
          <w:color w:val="191919"/>
        </w:rPr>
        <w:t xml:space="preserve">– </w:t>
      </w:r>
      <w:r w:rsidR="00843C18" w:rsidRPr="008D00C1">
        <w:rPr>
          <w:i/>
          <w:color w:val="191919"/>
        </w:rPr>
        <w:t xml:space="preserve">z 6 cykli serwisowych na 1 w skali roku. </w:t>
      </w:r>
      <w:r w:rsidR="005B4C6A">
        <w:rPr>
          <w:i/>
          <w:color w:val="191919"/>
        </w:rPr>
        <w:t xml:space="preserve">Tym samym </w:t>
      </w:r>
      <w:r w:rsidR="00843C18" w:rsidRPr="008D00C1">
        <w:rPr>
          <w:i/>
          <w:color w:val="191919"/>
        </w:rPr>
        <w:t>w dłuższym okresie utrzymano produkcję w wysokiej wydajności i efektywności kosztowej oraz zwiększono dostępność maszyn i form wcześniej blokowanych przez akcje serwisowe</w:t>
      </w:r>
      <w:r w:rsidRPr="008D00C1">
        <w:rPr>
          <w:color w:val="191919"/>
        </w:rPr>
        <w:t xml:space="preserve"> – dodaje</w:t>
      </w:r>
      <w:r w:rsidR="00CC66EC">
        <w:rPr>
          <w:color w:val="191919"/>
        </w:rPr>
        <w:t xml:space="preserve"> Grzegorz Putynkowski</w:t>
      </w:r>
      <w:r w:rsidRPr="008D00C1">
        <w:rPr>
          <w:color w:val="191919"/>
        </w:rPr>
        <w:t xml:space="preserve">. </w:t>
      </w:r>
    </w:p>
    <w:p w14:paraId="05E6DC51" w14:textId="209DC87B" w:rsidR="00A14503" w:rsidRDefault="002C2A27" w:rsidP="009F5C3C">
      <w:pPr>
        <w:jc w:val="both"/>
        <w:rPr>
          <w:ins w:id="21" w:author="Maria Szruba" w:date="2023-05-22T06:37:00Z"/>
        </w:rPr>
      </w:pPr>
      <w:r w:rsidRPr="008D00C1">
        <w:t>Jak widać, indywidualnie</w:t>
      </w:r>
      <w:r w:rsidR="00A14503" w:rsidRPr="008D00C1">
        <w:t xml:space="preserve"> dopasowana i</w:t>
      </w:r>
      <w:r w:rsidRPr="008D00C1">
        <w:t xml:space="preserve"> właściwie</w:t>
      </w:r>
      <w:r w:rsidR="00A14503" w:rsidRPr="008D00C1">
        <w:t xml:space="preserve"> wdrożona automatyzacja</w:t>
      </w:r>
      <w:r w:rsidR="00F66C5C">
        <w:t>,</w:t>
      </w:r>
      <w:r w:rsidR="00A14503" w:rsidRPr="008D00C1">
        <w:t xml:space="preserve"> </w:t>
      </w:r>
      <w:r w:rsidR="009A11B5">
        <w:t>także ł</w:t>
      </w:r>
      <w:r w:rsidR="00F66C5C">
        <w:t>ą</w:t>
      </w:r>
      <w:r w:rsidR="009A11B5">
        <w:t>czona z innymi dzi</w:t>
      </w:r>
      <w:r w:rsidR="00F66C5C">
        <w:t>e</w:t>
      </w:r>
      <w:r w:rsidR="009A11B5">
        <w:t>dzinami wiedzy</w:t>
      </w:r>
      <w:r w:rsidR="00F66C5C">
        <w:t>,</w:t>
      </w:r>
      <w:r w:rsidR="009A11B5">
        <w:t xml:space="preserve"> </w:t>
      </w:r>
      <w:r w:rsidR="00207B31" w:rsidRPr="008D00C1">
        <w:t>może w spektakularny sposób po</w:t>
      </w:r>
      <w:r w:rsidR="00CA36D7" w:rsidRPr="008D00C1">
        <w:t>prawić</w:t>
      </w:r>
      <w:r w:rsidR="00A14503" w:rsidRPr="008D00C1">
        <w:t xml:space="preserve"> szeroko rozumianą jakość pracy </w:t>
      </w:r>
      <w:r w:rsidR="00207B31" w:rsidRPr="008D00C1">
        <w:t xml:space="preserve">w </w:t>
      </w:r>
      <w:r w:rsidR="00A14503" w:rsidRPr="008D00C1">
        <w:t>przedsiębiorstw</w:t>
      </w:r>
      <w:r w:rsidR="00207B31" w:rsidRPr="008D00C1">
        <w:t>ie</w:t>
      </w:r>
      <w:r w:rsidR="00A14503" w:rsidRPr="008D00C1">
        <w:t>. Redukcja kosztów i zwiększenie wydajności to z pewnością najważniejsze, wymierne korzyści płynące z tych zmian.</w:t>
      </w:r>
    </w:p>
    <w:p w14:paraId="6020E0F0" w14:textId="68623140" w:rsidR="003150FE" w:rsidRDefault="003150FE" w:rsidP="009F5C3C">
      <w:pPr>
        <w:jc w:val="both"/>
        <w:rPr>
          <w:ins w:id="22" w:author="Maria Szruba" w:date="2023-05-22T06:37:00Z"/>
        </w:rPr>
      </w:pPr>
    </w:p>
    <w:p w14:paraId="1A084AD4" w14:textId="03BB04AF" w:rsidR="003150FE" w:rsidRPr="008D00C1" w:rsidRDefault="003150FE" w:rsidP="009F5C3C">
      <w:pPr>
        <w:jc w:val="both"/>
      </w:pPr>
      <w:ins w:id="23" w:author="Maria Szruba" w:date="2023-05-22T06:37:00Z">
        <w:r>
          <w:t xml:space="preserve">* </w:t>
        </w:r>
        <w:r>
          <w:fldChar w:fldCharType="begin"/>
        </w:r>
        <w:r>
          <w:instrText xml:space="preserve"> HYPERLINK "</w:instrText>
        </w:r>
        <w:r w:rsidRPr="003150FE">
          <w:instrText>https://www.parp.gov.pl/storage/publications/pdf/Raport_Monitoring-innowacyjnoci-polskich-przedsiebiorstw-IV-edycja_2022_20_01_2023.pdf</w:instrText>
        </w:r>
        <w:r>
          <w:instrText xml:space="preserve">" </w:instrText>
        </w:r>
        <w:r>
          <w:fldChar w:fldCharType="separate"/>
        </w:r>
        <w:r w:rsidRPr="00174A7A">
          <w:rPr>
            <w:rStyle w:val="Hipercze"/>
          </w:rPr>
          <w:t>https://www.parp.gov.pl/storage/publications/pdf/Raport_Monitoring-innowacyjnoci-polskich-przedsiebiorstw-IV-edycja_2022_20_01_2023.pdf</w:t>
        </w:r>
        <w:r>
          <w:fldChar w:fldCharType="end"/>
        </w:r>
        <w:r>
          <w:t xml:space="preserve"> </w:t>
        </w:r>
      </w:ins>
    </w:p>
    <w:sectPr w:rsidR="003150FE" w:rsidRPr="008D0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CF7F4" w14:textId="77777777" w:rsidR="00AC62D4" w:rsidRDefault="00AC62D4" w:rsidP="00E80913">
      <w:pPr>
        <w:spacing w:after="0" w:line="240" w:lineRule="auto"/>
      </w:pPr>
      <w:r>
        <w:separator/>
      </w:r>
    </w:p>
  </w:endnote>
  <w:endnote w:type="continuationSeparator" w:id="0">
    <w:p w14:paraId="5DA185CA" w14:textId="77777777" w:rsidR="00AC62D4" w:rsidRDefault="00AC62D4" w:rsidP="00E80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6A33A" w14:textId="77777777" w:rsidR="00AC62D4" w:rsidRDefault="00AC62D4" w:rsidP="00E80913">
      <w:pPr>
        <w:spacing w:after="0" w:line="240" w:lineRule="auto"/>
      </w:pPr>
      <w:r>
        <w:separator/>
      </w:r>
    </w:p>
  </w:footnote>
  <w:footnote w:type="continuationSeparator" w:id="0">
    <w:p w14:paraId="554E6411" w14:textId="77777777" w:rsidR="00AC62D4" w:rsidRDefault="00AC62D4" w:rsidP="00E80913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a Szruba">
    <w15:presenceInfo w15:providerId="Windows Live" w15:userId="1ea2aa381bf1bb70"/>
  </w15:person>
  <w15:person w15:author="Grzegorz Putynkowski">
    <w15:presenceInfo w15:providerId="AD" w15:userId="S::grzegorz.putynkowski@cbrtp.pl::84e80621-102c-4884-8de4-6b301b091eb4"/>
  </w15:person>
  <w15:person w15:author="Małgorzata Knapik">
    <w15:presenceInfo w15:providerId="Windows Live" w15:userId="3bf3a99f6787c43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B2"/>
    <w:rsid w:val="000D1E6D"/>
    <w:rsid w:val="001169F2"/>
    <w:rsid w:val="0013184A"/>
    <w:rsid w:val="00207B31"/>
    <w:rsid w:val="00224218"/>
    <w:rsid w:val="00262797"/>
    <w:rsid w:val="00267187"/>
    <w:rsid w:val="002C2A27"/>
    <w:rsid w:val="003150FE"/>
    <w:rsid w:val="003B1209"/>
    <w:rsid w:val="00412E61"/>
    <w:rsid w:val="004E169B"/>
    <w:rsid w:val="004E2007"/>
    <w:rsid w:val="005829C0"/>
    <w:rsid w:val="005B4C6A"/>
    <w:rsid w:val="006248AD"/>
    <w:rsid w:val="006A70AC"/>
    <w:rsid w:val="00836C31"/>
    <w:rsid w:val="00843C18"/>
    <w:rsid w:val="008D00C1"/>
    <w:rsid w:val="00980082"/>
    <w:rsid w:val="00991EB9"/>
    <w:rsid w:val="009A11B5"/>
    <w:rsid w:val="009F5C3C"/>
    <w:rsid w:val="00A10733"/>
    <w:rsid w:val="00A14503"/>
    <w:rsid w:val="00A32426"/>
    <w:rsid w:val="00AA46D8"/>
    <w:rsid w:val="00AC62D4"/>
    <w:rsid w:val="00AE1F82"/>
    <w:rsid w:val="00B94041"/>
    <w:rsid w:val="00C642B2"/>
    <w:rsid w:val="00CA36D7"/>
    <w:rsid w:val="00CB515B"/>
    <w:rsid w:val="00CC66EC"/>
    <w:rsid w:val="00E021D5"/>
    <w:rsid w:val="00E4339C"/>
    <w:rsid w:val="00E80913"/>
    <w:rsid w:val="00F66C5C"/>
    <w:rsid w:val="00FD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0AAAD"/>
  <w15:chartTrackingRefBased/>
  <w15:docId w15:val="{B473A76E-9EC4-4E97-A814-FEFD6480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91EB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09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09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0913"/>
    <w:rPr>
      <w:vertAlign w:val="superscript"/>
    </w:rPr>
  </w:style>
  <w:style w:type="paragraph" w:styleId="Poprawka">
    <w:name w:val="Revision"/>
    <w:hidden/>
    <w:uiPriority w:val="99"/>
    <w:semiHidden/>
    <w:rsid w:val="00E021D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A11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11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11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11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11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E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150F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150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50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8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5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4457815247674BA6D08417811C0EE1" ma:contentTypeVersion="15" ma:contentTypeDescription="Utwórz nowy dokument." ma:contentTypeScope="" ma:versionID="5fcb2bcc389821a0153cfe44c1c06e52">
  <xsd:schema xmlns:xsd="http://www.w3.org/2001/XMLSchema" xmlns:xs="http://www.w3.org/2001/XMLSchema" xmlns:p="http://schemas.microsoft.com/office/2006/metadata/properties" xmlns:ns3="a9c980a7-b18c-4f10-be91-7a1c82969cba" xmlns:ns4="1d5bd781-16b4-4ce6-b863-2b4a3b618027" targetNamespace="http://schemas.microsoft.com/office/2006/metadata/properties" ma:root="true" ma:fieldsID="4f9b1881f191579636494bf386e8da65" ns3:_="" ns4:_="">
    <xsd:import namespace="a9c980a7-b18c-4f10-be91-7a1c82969cba"/>
    <xsd:import namespace="1d5bd781-16b4-4ce6-b863-2b4a3b61802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980a7-b18c-4f10-be91-7a1c82969c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bd781-16b4-4ce6-b863-2b4a3b6180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5bd781-16b4-4ce6-b863-2b4a3b61802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80B067-1DA5-4EE2-ABD6-A636BEDFE8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980a7-b18c-4f10-be91-7a1c82969cba"/>
    <ds:schemaRef ds:uri="1d5bd781-16b4-4ce6-b863-2b4a3b6180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69C825-AA53-4FFA-884C-88F1ED5CDBC6}">
  <ds:schemaRefs>
    <ds:schemaRef ds:uri="http://schemas.microsoft.com/office/2006/metadata/properties"/>
    <ds:schemaRef ds:uri="http://schemas.microsoft.com/office/infopath/2007/PartnerControls"/>
    <ds:schemaRef ds:uri="1d5bd781-16b4-4ce6-b863-2b4a3b618027"/>
  </ds:schemaRefs>
</ds:datastoreItem>
</file>

<file path=customXml/itemProps3.xml><?xml version="1.0" encoding="utf-8"?>
<ds:datastoreItem xmlns:ds="http://schemas.openxmlformats.org/officeDocument/2006/customXml" ds:itemID="{6C8EDF23-2C01-4DCF-A9D8-15E99D6B3E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778</Words>
  <Characters>4671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Salamon</dc:creator>
  <cp:keywords/>
  <dc:description/>
  <cp:lastModifiedBy>Małgorzata Knapik</cp:lastModifiedBy>
  <cp:revision>3</cp:revision>
  <dcterms:created xsi:type="dcterms:W3CDTF">2023-05-22T04:38:00Z</dcterms:created>
  <dcterms:modified xsi:type="dcterms:W3CDTF">2023-05-22T07:37:00Z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0x010100124457815247674BA6D08417811C0EE1</vt:lpwstr>
  </property>
</Properties>
</file>