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A2537" w:rsidR="005A2537" w:rsidP="005A2537" w:rsidRDefault="005A2537" w14:paraId="7E5C8E00" w14:textId="77777777">
      <w:pPr>
        <w:pStyle w:val="Nagwek1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Światło, które zostaje z projektem – jak wydłużona gwarancja zmienia myślenie o designie na lata</w:t>
      </w:r>
    </w:p>
    <w:p w:rsidRPr="005A2537" w:rsidR="005A2537" w:rsidP="005A2537" w:rsidRDefault="005A2537" w14:paraId="3FC0A111" w14:textId="77777777">
      <w:pPr>
        <w:pStyle w:val="NormalnyWeb"/>
        <w:rPr>
          <w:rFonts w:asciiTheme="minorHAnsi" w:hAnsiTheme="minorHAnsi" w:cstheme="minorHAnsi"/>
          <w:b/>
          <w:bCs/>
        </w:rPr>
      </w:pPr>
      <w:r w:rsidRPr="005A2537">
        <w:rPr>
          <w:rFonts w:asciiTheme="minorHAnsi" w:hAnsiTheme="minorHAnsi" w:cstheme="minorHAnsi"/>
          <w:b/>
          <w:bCs/>
        </w:rPr>
        <w:t>Współczesna architektura komercyjna traktuje oświetlenie jako integralny element projektu. To już nie tylko instalacja techniczna, ale także narzędzie budowania atmosfery, wizerunku i funkcjonalności przestrzeni. W biurowcach odpowiada za komfort pracy, w hotelach tworzy klimat sprzyjający relaksowi, a w galeriach handlowych – zachęca do dłuższych wizyt klientów. Dlatego projektanci coraz częściej poszukują rozwiązań, które zapewnią nie tylko estetykę, ale i trwałość w długiej perspektywie. Kluczowe staje się pytanie: jak długo światło w projekcie zachowa swoje pierwotne parametry i estetykę?</w:t>
      </w:r>
    </w:p>
    <w:p w:rsidRPr="005A2537" w:rsidR="005A2537" w:rsidP="005A2537" w:rsidRDefault="005A2537" w14:paraId="5BEFE7CF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Długowieczne </w:t>
      </w:r>
      <w:r>
        <w:rPr>
          <w:rFonts w:asciiTheme="minorHAnsi" w:hAnsiTheme="minorHAnsi" w:cstheme="minorHAnsi"/>
        </w:rPr>
        <w:t xml:space="preserve">i energooszczędne </w:t>
      </w:r>
      <w:r w:rsidRPr="005A2537">
        <w:rPr>
          <w:rFonts w:asciiTheme="minorHAnsi" w:hAnsiTheme="minorHAnsi" w:cstheme="minorHAnsi"/>
        </w:rPr>
        <w:t>oświetlenie pozwala traktować światło jako stały element architektury – na równi z konstrukcją, elewacją czy wykończeniem wnętrz. To zmienia sposób myślenia o projektowaniu przestrzeni, ponieważ przestaje się je planować w perspektywie kilkuletniej, a zaczyna w horyzoncie dekady lub dłużej.</w:t>
      </w:r>
    </w:p>
    <w:p w:rsidRPr="00FA7B2B" w:rsidR="005A2537" w:rsidP="00FA7B2B" w:rsidRDefault="005A2537" w14:paraId="1D9CD9DA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FA7B2B">
        <w:rPr>
          <w:rFonts w:asciiTheme="minorHAnsi" w:hAnsiTheme="minorHAnsi" w:cstheme="minorHAnsi"/>
          <w:sz w:val="24"/>
          <w:szCs w:val="24"/>
        </w:rPr>
        <w:t>Wyzwania projektowe i starzenie się opraw</w:t>
      </w:r>
    </w:p>
    <w:p w:rsidRPr="005A2537" w:rsidR="005A2537" w:rsidP="005A2537" w:rsidRDefault="005A2537" w14:paraId="255E3805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Jednym z najczęściej wskazywanych przez architektów </w:t>
      </w:r>
      <w:r w:rsidRPr="005A2537" w:rsidR="00FA7B2B">
        <w:rPr>
          <w:rFonts w:asciiTheme="minorHAnsi" w:hAnsiTheme="minorHAnsi" w:cstheme="minorHAnsi"/>
        </w:rPr>
        <w:t xml:space="preserve">problemów </w:t>
      </w:r>
      <w:r w:rsidRPr="005A2537">
        <w:rPr>
          <w:rFonts w:asciiTheme="minorHAnsi" w:hAnsiTheme="minorHAnsi" w:cstheme="minorHAnsi"/>
        </w:rPr>
        <w:t xml:space="preserve">jest starzenie się oświetlenia. Zmiana barwy światła, spadek jasności czy awarie poszczególnych opraw potrafią zburzyć spójność całego projektu. Szczególnie dotkliwe jest to w obiektach klasy </w:t>
      </w:r>
      <w:proofErr w:type="spellStart"/>
      <w:r w:rsidRPr="005A2537">
        <w:rPr>
          <w:rFonts w:asciiTheme="minorHAnsi" w:hAnsiTheme="minorHAnsi" w:cstheme="minorHAnsi"/>
        </w:rPr>
        <w:t>premium</w:t>
      </w:r>
      <w:proofErr w:type="spellEnd"/>
      <w:r w:rsidRPr="005A2537">
        <w:rPr>
          <w:rFonts w:asciiTheme="minorHAnsi" w:hAnsiTheme="minorHAnsi" w:cstheme="minorHAnsi"/>
        </w:rPr>
        <w:t>, gdzie liczy się każdy detal – jednolity kolor światła i równomierne oświetlenie stanowią fundament wizerunku.</w:t>
      </w:r>
    </w:p>
    <w:p w:rsidRPr="005A2537" w:rsidR="005A2537" w:rsidP="005A2537" w:rsidRDefault="005A2537" w14:paraId="2A97D7A8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Wydłużona gwarancja rozwiązuje ten problem – daje pewność, że przez wiele lat światło będzie wyglądało tak samo jak w dniu oddania budynku do użytku. Projektanci zyskują większą swobodę w tworzeniu koncepcji, bo wiedzą, że oprawy nie stracą swoich właściwości po kilku latach intensywnej eksploatacji.</w:t>
      </w:r>
      <w:r w:rsidR="00FA7B2B">
        <w:rPr>
          <w:rFonts w:asciiTheme="minorHAnsi" w:hAnsiTheme="minorHAnsi" w:cstheme="minorHAnsi"/>
        </w:rPr>
        <w:t xml:space="preserve"> </w:t>
      </w:r>
    </w:p>
    <w:p w:rsidRPr="005A2537" w:rsidR="005A2537" w:rsidP="005A2537" w:rsidRDefault="00FA7B2B" w14:paraId="1E391895" w14:textId="12AF3CE2">
      <w:pPr>
        <w:pStyle w:val="Normalny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r w:rsidR="00EE1791">
        <w:rPr>
          <w:rFonts w:asciiTheme="minorHAnsi" w:hAnsiTheme="minorHAnsi" w:cstheme="minorHAnsi"/>
        </w:rPr>
        <w:t xml:space="preserve">Poczucie bezpieczeństwa, jakie daje gwarancja, to jeden z istotnych czynników brany pod uwagę przy zakupie oświetlenia. Dlatego </w:t>
      </w:r>
      <w:r w:rsidRPr="005A2537" w:rsidR="005A2537">
        <w:rPr>
          <w:rFonts w:asciiTheme="minorHAnsi" w:hAnsiTheme="minorHAnsi" w:cstheme="minorHAnsi"/>
        </w:rPr>
        <w:t>7-letnia gwarancja</w:t>
      </w:r>
      <w:r w:rsidR="006A2792">
        <w:rPr>
          <w:rFonts w:asciiTheme="minorHAnsi" w:hAnsiTheme="minorHAnsi" w:cstheme="minorHAnsi"/>
        </w:rPr>
        <w:t xml:space="preserve">, której udzielamy </w:t>
      </w:r>
      <w:r w:rsidR="00EE1791">
        <w:rPr>
          <w:rFonts w:asciiTheme="minorHAnsi" w:hAnsiTheme="minorHAnsi" w:cstheme="minorHAnsi"/>
        </w:rPr>
        <w:t xml:space="preserve">obecnie na </w:t>
      </w:r>
      <w:del w:author="Przemysław Kowalczyk" w:date="2025-10-09T22:49:00Z" w16du:dateUtc="2025-10-09T20:49:00Z" w:id="0">
        <w:r w:rsidDel="00A561A7" w:rsidR="00EE1791">
          <w:rPr>
            <w:rFonts w:asciiTheme="minorHAnsi" w:hAnsiTheme="minorHAnsi" w:cstheme="minorHAnsi"/>
          </w:rPr>
          <w:delText>jeszcze więcej</w:delText>
        </w:r>
      </w:del>
      <w:ins w:author="Przemysław Kowalczyk" w:date="2025-10-09T22:49:00Z" w16du:dateUtc="2025-10-09T20:49:00Z" w:id="1">
        <w:r w:rsidR="00A561A7">
          <w:rPr>
            <w:rFonts w:asciiTheme="minorHAnsi" w:hAnsiTheme="minorHAnsi" w:cstheme="minorHAnsi"/>
          </w:rPr>
          <w:t>coraz szerszą gamę</w:t>
        </w:r>
      </w:ins>
      <w:r w:rsidRPr="005A2537" w:rsidR="005A2537">
        <w:rPr>
          <w:rFonts w:asciiTheme="minorHAnsi" w:hAnsiTheme="minorHAnsi" w:cstheme="minorHAnsi"/>
        </w:rPr>
        <w:t xml:space="preserve"> nasz</w:t>
      </w:r>
      <w:r w:rsidR="006A2792">
        <w:rPr>
          <w:rFonts w:asciiTheme="minorHAnsi" w:hAnsiTheme="minorHAnsi" w:cstheme="minorHAnsi"/>
        </w:rPr>
        <w:t>ych</w:t>
      </w:r>
      <w:r w:rsidRPr="005A2537" w:rsidR="005A2537">
        <w:rPr>
          <w:rFonts w:asciiTheme="minorHAnsi" w:hAnsiTheme="minorHAnsi" w:cstheme="minorHAnsi"/>
        </w:rPr>
        <w:t xml:space="preserve"> opraw</w:t>
      </w:r>
      <w:r w:rsidR="006A2792">
        <w:rPr>
          <w:rFonts w:asciiTheme="minorHAnsi" w:hAnsiTheme="minorHAnsi" w:cstheme="minorHAnsi"/>
        </w:rPr>
        <w:t>,</w:t>
      </w:r>
      <w:r w:rsidRPr="005A2537" w:rsidR="005A2537">
        <w:rPr>
          <w:rFonts w:asciiTheme="minorHAnsi" w:hAnsiTheme="minorHAnsi" w:cstheme="minorHAnsi"/>
        </w:rPr>
        <w:t xml:space="preserve"> pozwala projektantom traktować oświetlenie jako stały element architektury. Dzięki temu mogą oni budować wizje długofalowe, bez obawy, że za kilka lat całą przestrzeń trzeba będzie modernizować” – </w:t>
      </w:r>
      <w:r w:rsidR="006A2792">
        <w:rPr>
          <w:rFonts w:asciiTheme="minorHAnsi" w:hAnsiTheme="minorHAnsi" w:cstheme="minorHAnsi"/>
        </w:rPr>
        <w:t>po</w:t>
      </w:r>
      <w:r w:rsidR="00EE1791">
        <w:rPr>
          <w:rFonts w:asciiTheme="minorHAnsi" w:hAnsiTheme="minorHAnsi" w:cstheme="minorHAnsi"/>
        </w:rPr>
        <w:t>dkreśla</w:t>
      </w:r>
      <w:r w:rsidRPr="005A2537" w:rsidR="005A2537">
        <w:rPr>
          <w:rFonts w:asciiTheme="minorHAnsi" w:hAnsiTheme="minorHAnsi" w:cstheme="minorHAnsi"/>
        </w:rPr>
        <w:t xml:space="preserve"> </w:t>
      </w:r>
      <w:r w:rsidR="005864C9">
        <w:rPr>
          <w:rFonts w:asciiTheme="minorHAnsi" w:hAnsiTheme="minorHAnsi" w:cstheme="minorHAnsi"/>
        </w:rPr>
        <w:t>Przemysław Kowalczyk</w:t>
      </w:r>
      <w:r w:rsidRPr="005A2537" w:rsidR="005A2537">
        <w:rPr>
          <w:rFonts w:asciiTheme="minorHAnsi" w:hAnsiTheme="minorHAnsi" w:cstheme="minorHAnsi"/>
        </w:rPr>
        <w:t xml:space="preserve">, </w:t>
      </w:r>
      <w:r w:rsidR="005864C9">
        <w:rPr>
          <w:rFonts w:asciiTheme="minorHAnsi" w:hAnsiTheme="minorHAnsi" w:cstheme="minorHAnsi"/>
        </w:rPr>
        <w:t>CEO w</w:t>
      </w:r>
      <w:r w:rsidRPr="005A2537" w:rsidR="005A2537">
        <w:rPr>
          <w:rFonts w:asciiTheme="minorHAnsi" w:hAnsiTheme="minorHAnsi" w:cstheme="minorHAnsi"/>
        </w:rPr>
        <w:t xml:space="preserve"> </w:t>
      </w:r>
      <w:r w:rsidR="006A2792">
        <w:rPr>
          <w:rFonts w:asciiTheme="minorHAnsi" w:hAnsiTheme="minorHAnsi" w:cstheme="minorHAnsi"/>
        </w:rPr>
        <w:t xml:space="preserve">LED </w:t>
      </w:r>
      <w:proofErr w:type="spellStart"/>
      <w:r w:rsidR="006A2792">
        <w:rPr>
          <w:rFonts w:asciiTheme="minorHAnsi" w:hAnsiTheme="minorHAnsi" w:cstheme="minorHAnsi"/>
        </w:rPr>
        <w:t>line</w:t>
      </w:r>
      <w:proofErr w:type="spellEnd"/>
      <w:r w:rsidRPr="005A2537" w:rsidR="005A2537">
        <w:rPr>
          <w:rFonts w:asciiTheme="minorHAnsi" w:hAnsiTheme="minorHAnsi" w:cstheme="minorHAnsi"/>
        </w:rPr>
        <w:t>.</w:t>
      </w:r>
    </w:p>
    <w:p w:rsidRPr="00EE1791" w:rsidR="005A2537" w:rsidP="005A2537" w:rsidRDefault="005A2537" w14:paraId="0F70C9B9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Stabilność parametrów świetlnych a spójność projektu</w:t>
      </w:r>
    </w:p>
    <w:p w:rsidRPr="005A2537" w:rsidR="005A2537" w:rsidP="005A2537" w:rsidRDefault="005A2537" w14:paraId="74F77D85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Żywotność nowoczesnych LED sięga nawet </w:t>
      </w:r>
      <w:commentRangeStart w:id="2"/>
      <w:r w:rsidRPr="005A2537">
        <w:rPr>
          <w:rFonts w:asciiTheme="minorHAnsi" w:hAnsiTheme="minorHAnsi" w:cstheme="minorHAnsi"/>
        </w:rPr>
        <w:t>50 tys. godzin</w:t>
      </w:r>
      <w:commentRangeEnd w:id="2"/>
      <w:r w:rsidR="005864C9">
        <w:rPr>
          <w:rStyle w:val="Odwoaniedokomentarza"/>
          <w:rFonts w:asciiTheme="minorHAnsi" w:hAnsiTheme="minorHAnsi" w:eastAsiaTheme="minorHAnsi" w:cstheme="minorBidi"/>
          <w:kern w:val="2"/>
          <w:lang w:eastAsia="en-US"/>
          <w14:ligatures w14:val="standardContextual"/>
        </w:rPr>
        <w:commentReference w:id="2"/>
      </w:r>
      <w:r w:rsidRPr="005A2537">
        <w:rPr>
          <w:rFonts w:asciiTheme="minorHAnsi" w:hAnsiTheme="minorHAnsi" w:cstheme="minorHAnsi"/>
        </w:rPr>
        <w:t xml:space="preserve">, co przy typowym użytkowaniu oznacza </w:t>
      </w:r>
      <w:commentRangeStart w:id="3"/>
      <w:r w:rsidRPr="005A2537">
        <w:rPr>
          <w:rFonts w:asciiTheme="minorHAnsi" w:hAnsiTheme="minorHAnsi" w:cstheme="minorHAnsi"/>
        </w:rPr>
        <w:t>dekadę</w:t>
      </w:r>
      <w:commentRangeEnd w:id="3"/>
      <w:r w:rsidR="005864C9">
        <w:rPr>
          <w:rStyle w:val="Odwoaniedokomentarza"/>
          <w:rFonts w:asciiTheme="minorHAnsi" w:hAnsiTheme="minorHAnsi" w:eastAsiaTheme="minorHAnsi" w:cstheme="minorBidi"/>
          <w:kern w:val="2"/>
          <w:lang w:eastAsia="en-US"/>
          <w14:ligatures w14:val="standardContextual"/>
        </w:rPr>
        <w:commentReference w:id="3"/>
      </w:r>
      <w:r w:rsidRPr="005A2537">
        <w:rPr>
          <w:rFonts w:asciiTheme="minorHAnsi" w:hAnsiTheme="minorHAnsi" w:cstheme="minorHAnsi"/>
        </w:rPr>
        <w:t xml:space="preserve"> stabilnego świecenia. Wydłużona gwarancja potwierdza, że przez ten czas parametry takie jak barwa, natężenie czy współczynnik oddawania barw (CRI) pozostaną niezmienne.</w:t>
      </w:r>
    </w:p>
    <w:p w:rsidRPr="005A2537" w:rsidR="005A2537" w:rsidP="005A2537" w:rsidRDefault="005A2537" w14:paraId="559743D0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To szczególnie ważne w projektach:</w:t>
      </w:r>
    </w:p>
    <w:p w:rsidRPr="005A2537" w:rsidR="005A2537" w:rsidP="31A7D9B0" w:rsidRDefault="005A2537" w14:paraId="27115D01" w14:textId="5A633BDF">
      <w:pPr>
        <w:pStyle w:val="NormalnyWeb"/>
        <w:numPr>
          <w:ilvl w:val="0"/>
          <w:numId w:val="1"/>
        </w:numPr>
        <w:rPr>
          <w:rFonts w:ascii="Calibri" w:hAnsi="Calibri" w:cs="Calibri" w:asciiTheme="minorAscii" w:hAnsiTheme="minorAscii" w:cstheme="minorAscii"/>
        </w:rPr>
      </w:pPr>
      <w:r w:rsidRPr="31A7D9B0" w:rsidR="005A2537">
        <w:rPr>
          <w:rStyle w:val="Pogrubienie"/>
          <w:rFonts w:ascii="Calibri" w:hAnsi="Calibri" w:cs="Calibri" w:asciiTheme="minorAscii" w:hAnsiTheme="minorAscii" w:cstheme="minorAscii"/>
        </w:rPr>
        <w:t>hoteli</w:t>
      </w:r>
      <w:r w:rsidRPr="31A7D9B0" w:rsidR="005A2537">
        <w:rPr>
          <w:rFonts w:ascii="Calibri" w:hAnsi="Calibri" w:cs="Calibri" w:asciiTheme="minorAscii" w:hAnsiTheme="minorAscii" w:cstheme="minorAscii"/>
        </w:rPr>
        <w:t xml:space="preserve"> – gdzie </w:t>
      </w:r>
      <w:commentRangeStart w:id="321890155"/>
      <w:r w:rsidRPr="31A7D9B0" w:rsidR="005A2537">
        <w:rPr>
          <w:rFonts w:ascii="Calibri" w:hAnsi="Calibri" w:cs="Calibri" w:asciiTheme="minorAscii" w:hAnsiTheme="minorAscii" w:cstheme="minorAscii"/>
        </w:rPr>
        <w:t>odpowiedni</w:t>
      </w:r>
      <w:ins w:author="Przemysław Kowalczyk" w:date="2025-10-09T22:54:00Z" w:id="1432673798">
        <w:r w:rsidRPr="31A7D9B0" w:rsidR="00A519C1">
          <w:rPr>
            <w:rFonts w:ascii="Calibri" w:hAnsi="Calibri" w:cs="Calibri" w:asciiTheme="minorAscii" w:hAnsiTheme="minorAscii" w:cstheme="minorAscii"/>
          </w:rPr>
          <w:t>led</w:t>
        </w:r>
      </w:ins>
      <w:r w:rsidRPr="31A7D9B0" w:rsidR="005A2537">
        <w:rPr>
          <w:rFonts w:ascii="Calibri" w:hAnsi="Calibri" w:cs="Calibri" w:asciiTheme="minorAscii" w:hAnsiTheme="minorAscii" w:cstheme="minorAscii"/>
        </w:rPr>
        <w:t>e</w:t>
      </w:r>
      <w:r w:rsidRPr="31A7D9B0" w:rsidR="005A2537">
        <w:rPr>
          <w:rFonts w:ascii="Calibri" w:hAnsi="Calibri" w:cs="Calibri" w:asciiTheme="minorAscii" w:hAnsiTheme="minorAscii" w:cstheme="minorAscii"/>
        </w:rPr>
        <w:t xml:space="preserve"> światło </w:t>
      </w:r>
      <w:commentRangeEnd w:id="321890155"/>
      <w:r>
        <w:rPr>
          <w:rStyle w:val="CommentReference"/>
        </w:rPr>
        <w:commentReference w:id="321890155"/>
      </w:r>
      <w:r w:rsidRPr="31A7D9B0" w:rsidR="005A2537">
        <w:rPr>
          <w:rFonts w:ascii="Calibri" w:hAnsi="Calibri" w:cs="Calibri" w:asciiTheme="minorAscii" w:hAnsiTheme="minorAscii" w:cstheme="minorAscii"/>
        </w:rPr>
        <w:t>wpływa na atmosferę i komfort gości,</w:t>
      </w:r>
    </w:p>
    <w:p w:rsidRPr="005A2537" w:rsidR="005A2537" w:rsidP="005A2537" w:rsidRDefault="005A2537" w14:paraId="6029AC0E" w14:textId="77777777">
      <w:pPr>
        <w:pStyle w:val="NormalnyWeb"/>
        <w:numPr>
          <w:ilvl w:val="0"/>
          <w:numId w:val="1"/>
        </w:numPr>
        <w:rPr>
          <w:rFonts w:asciiTheme="minorHAnsi" w:hAnsiTheme="minorHAnsi" w:cstheme="minorHAnsi"/>
        </w:rPr>
      </w:pPr>
      <w:r w:rsidRPr="005A2537">
        <w:rPr>
          <w:rStyle w:val="Pogrubienie"/>
          <w:rFonts w:asciiTheme="minorHAnsi" w:hAnsiTheme="minorHAnsi" w:cstheme="minorHAnsi"/>
        </w:rPr>
        <w:lastRenderedPageBreak/>
        <w:t>biurowców klasy A</w:t>
      </w:r>
      <w:r w:rsidRPr="005A2537">
        <w:rPr>
          <w:rFonts w:asciiTheme="minorHAnsi" w:hAnsiTheme="minorHAnsi" w:cstheme="minorHAnsi"/>
        </w:rPr>
        <w:t xml:space="preserve"> – w których jakość oświetlenia przekłada się na produktywność i samopoczucie pracowników,</w:t>
      </w:r>
    </w:p>
    <w:p w:rsidRPr="005A2537" w:rsidR="005A2537" w:rsidP="005A2537" w:rsidRDefault="005A2537" w14:paraId="39BA73DF" w14:textId="77777777">
      <w:pPr>
        <w:pStyle w:val="NormalnyWeb"/>
        <w:numPr>
          <w:ilvl w:val="0"/>
          <w:numId w:val="1"/>
        </w:numPr>
        <w:rPr>
          <w:rFonts w:asciiTheme="minorHAnsi" w:hAnsiTheme="minorHAnsi" w:cstheme="minorHAnsi"/>
        </w:rPr>
      </w:pPr>
      <w:r w:rsidRPr="005A2537">
        <w:rPr>
          <w:rStyle w:val="Pogrubienie"/>
          <w:rFonts w:asciiTheme="minorHAnsi" w:hAnsiTheme="minorHAnsi" w:cstheme="minorHAnsi"/>
        </w:rPr>
        <w:t>centrów handlowych</w:t>
      </w:r>
      <w:r w:rsidRPr="005A2537">
        <w:rPr>
          <w:rFonts w:asciiTheme="minorHAnsi" w:hAnsiTheme="minorHAnsi" w:cstheme="minorHAnsi"/>
        </w:rPr>
        <w:t xml:space="preserve"> – gdzie światło buduje atrakcyjność przestrzeni sprzedażowych.</w:t>
      </w:r>
    </w:p>
    <w:p w:rsidRPr="005A2537" w:rsidR="005A2537" w:rsidP="005A2537" w:rsidRDefault="005A2537" w14:paraId="40FC033C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Dzięki stabilności parametrów można tworzyć projekty spójne estetycznie i funkcjonalnie przez cały cykl życia budynku.</w:t>
      </w:r>
    </w:p>
    <w:p w:rsidRPr="00EE1791" w:rsidR="005A2537" w:rsidP="005A2537" w:rsidRDefault="005A2537" w14:paraId="1F14EABE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Korzyści z perspektywy inwestora i zarządcy</w:t>
      </w:r>
    </w:p>
    <w:p w:rsidRPr="005A2537" w:rsidR="005A2537" w:rsidP="005A2537" w:rsidRDefault="005A2537" w14:paraId="007E3B9E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Deweloperzy i zarządcy nieruchomości coraz częściej myślą w kategoriach długoterminowej wartości. Oświetlenie objęte siedmioletnią gwarancją to realne zabezpieczenie przed nieprzewidzianymi wydatkami.</w:t>
      </w:r>
    </w:p>
    <w:p w:rsidRPr="005A2537" w:rsidR="005A2537" w:rsidP="005A2537" w:rsidRDefault="005A2537" w14:paraId="05C1BF8B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W dużych obiektach, gdzie zamontowanych jest kilkaset lub kilka tysięcy opraw, każdy przypadek awarii oznacza koszty serwisu i ryzyko zakłóceń w funkcjonowaniu przestrzeni. Wydłużona gwarancja eliminuje ten problem – przez wiele lat inwestor może być spokojny o stabilność instalacji i jej przewidywalne koszty utrzymania.</w:t>
      </w:r>
    </w:p>
    <w:p w:rsidRPr="005A2537" w:rsidR="005A2537" w:rsidP="005A2537" w:rsidRDefault="005A2537" w14:paraId="74DDF23D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Dla zarządców to także </w:t>
      </w:r>
      <w:r w:rsidR="00EE1791">
        <w:rPr>
          <w:rFonts w:asciiTheme="minorHAnsi" w:hAnsiTheme="minorHAnsi" w:cstheme="minorHAnsi"/>
        </w:rPr>
        <w:t>„</w:t>
      </w:r>
      <w:r w:rsidRPr="005A2537">
        <w:rPr>
          <w:rFonts w:asciiTheme="minorHAnsi" w:hAnsiTheme="minorHAnsi" w:cstheme="minorHAnsi"/>
        </w:rPr>
        <w:t>narzędzie</w:t>
      </w:r>
      <w:r w:rsidR="00EE1791">
        <w:rPr>
          <w:rFonts w:asciiTheme="minorHAnsi" w:hAnsiTheme="minorHAnsi" w:cstheme="minorHAnsi"/>
        </w:rPr>
        <w:t>” negocjacyjne</w:t>
      </w:r>
      <w:r w:rsidRPr="005A2537">
        <w:rPr>
          <w:rFonts w:asciiTheme="minorHAnsi" w:hAnsiTheme="minorHAnsi" w:cstheme="minorHAnsi"/>
        </w:rPr>
        <w:t xml:space="preserve"> w rozmowach z najemcami. Budynek z trwałym, niezawodnym oświetleniem staje się atrakcyjniejszy, bo daje poczucie bezpieczeństwa i </w:t>
      </w:r>
      <w:r w:rsidRPr="00EE1791" w:rsidR="00EE1791">
        <w:rPr>
          <w:rFonts w:asciiTheme="minorHAnsi" w:hAnsiTheme="minorHAnsi" w:cstheme="minorHAnsi"/>
        </w:rPr>
        <w:t xml:space="preserve">gwarantuje utrzymanie wysokiego standardu przestrzeni przez wiele </w:t>
      </w:r>
      <w:r w:rsidR="00EE1791">
        <w:rPr>
          <w:rFonts w:asciiTheme="minorHAnsi" w:hAnsiTheme="minorHAnsi" w:cstheme="minorHAnsi"/>
        </w:rPr>
        <w:t xml:space="preserve">kolejnych </w:t>
      </w:r>
      <w:r w:rsidRPr="00EE1791" w:rsidR="00EE1791">
        <w:rPr>
          <w:rFonts w:asciiTheme="minorHAnsi" w:hAnsiTheme="minorHAnsi" w:cstheme="minorHAnsi"/>
        </w:rPr>
        <w:t>lat.</w:t>
      </w:r>
    </w:p>
    <w:p w:rsidRPr="00EE1791" w:rsidR="005A2537" w:rsidP="005A2537" w:rsidRDefault="005A2537" w14:paraId="01A30316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Wpływ na certyfikacje i strategie ESG</w:t>
      </w:r>
    </w:p>
    <w:p w:rsidRPr="005A2537" w:rsidR="005A2537" w:rsidP="005A2537" w:rsidRDefault="005A2537" w14:paraId="65BA0D06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Na rynku nieruchomości rośnie znaczenie certyfikacji środowiskowych, takich jak </w:t>
      </w:r>
      <w:r w:rsidRPr="00EE1791">
        <w:rPr>
          <w:rStyle w:val="Pogrubienie"/>
          <w:rFonts w:asciiTheme="minorHAnsi" w:hAnsiTheme="minorHAnsi" w:cstheme="minorHAnsi"/>
          <w:b w:val="0"/>
          <w:bCs w:val="0"/>
        </w:rPr>
        <w:t>BREEAM</w:t>
      </w:r>
      <w:r w:rsidRPr="00EE1791">
        <w:rPr>
          <w:rFonts w:asciiTheme="minorHAnsi" w:hAnsiTheme="minorHAnsi" w:cstheme="minorHAnsi"/>
          <w:b/>
          <w:bCs/>
        </w:rPr>
        <w:t xml:space="preserve"> </w:t>
      </w:r>
      <w:r w:rsidRPr="00EE1791">
        <w:rPr>
          <w:rFonts w:asciiTheme="minorHAnsi" w:hAnsiTheme="minorHAnsi" w:cstheme="minorHAnsi"/>
        </w:rPr>
        <w:t xml:space="preserve">czy </w:t>
      </w:r>
      <w:r w:rsidRPr="00EE1791">
        <w:rPr>
          <w:rStyle w:val="Pogrubienie"/>
          <w:rFonts w:asciiTheme="minorHAnsi" w:hAnsiTheme="minorHAnsi" w:cstheme="minorHAnsi"/>
          <w:b w:val="0"/>
          <w:bCs w:val="0"/>
        </w:rPr>
        <w:t>LEED</w:t>
      </w:r>
      <w:r w:rsidRPr="00EE1791">
        <w:rPr>
          <w:rFonts w:asciiTheme="minorHAnsi" w:hAnsiTheme="minorHAnsi" w:cstheme="minorHAnsi"/>
          <w:b/>
          <w:bCs/>
        </w:rPr>
        <w:t>,</w:t>
      </w:r>
      <w:r w:rsidRPr="005A2537">
        <w:rPr>
          <w:rFonts w:asciiTheme="minorHAnsi" w:hAnsiTheme="minorHAnsi" w:cstheme="minorHAnsi"/>
        </w:rPr>
        <w:t xml:space="preserve"> a także strategii ESG (</w:t>
      </w:r>
      <w:proofErr w:type="spellStart"/>
      <w:r w:rsidRPr="005A2537">
        <w:rPr>
          <w:rFonts w:asciiTheme="minorHAnsi" w:hAnsiTheme="minorHAnsi" w:cstheme="minorHAnsi"/>
        </w:rPr>
        <w:t>Environmental</w:t>
      </w:r>
      <w:proofErr w:type="spellEnd"/>
      <w:r w:rsidRPr="005A2537">
        <w:rPr>
          <w:rFonts w:asciiTheme="minorHAnsi" w:hAnsiTheme="minorHAnsi" w:cstheme="minorHAnsi"/>
        </w:rPr>
        <w:t xml:space="preserve">, </w:t>
      </w:r>
      <w:proofErr w:type="spellStart"/>
      <w:r w:rsidRPr="005A2537">
        <w:rPr>
          <w:rFonts w:asciiTheme="minorHAnsi" w:hAnsiTheme="minorHAnsi" w:cstheme="minorHAnsi"/>
        </w:rPr>
        <w:t>Social</w:t>
      </w:r>
      <w:proofErr w:type="spellEnd"/>
      <w:r w:rsidRPr="005A2537">
        <w:rPr>
          <w:rFonts w:asciiTheme="minorHAnsi" w:hAnsiTheme="minorHAnsi" w:cstheme="minorHAnsi"/>
        </w:rPr>
        <w:t xml:space="preserve">, </w:t>
      </w:r>
      <w:proofErr w:type="spellStart"/>
      <w:r w:rsidRPr="005A2537">
        <w:rPr>
          <w:rFonts w:asciiTheme="minorHAnsi" w:hAnsiTheme="minorHAnsi" w:cstheme="minorHAnsi"/>
        </w:rPr>
        <w:t>Governance</w:t>
      </w:r>
      <w:proofErr w:type="spellEnd"/>
      <w:r w:rsidRPr="005A2537">
        <w:rPr>
          <w:rFonts w:asciiTheme="minorHAnsi" w:hAnsiTheme="minorHAnsi" w:cstheme="minorHAnsi"/>
        </w:rPr>
        <w:t>). Wszystkie te systemy premiują trwałość i efektywność rozwiązań budynkowych.</w:t>
      </w:r>
    </w:p>
    <w:p w:rsidRPr="005A2537" w:rsidR="005A2537" w:rsidP="005A2537" w:rsidRDefault="005A2537" w14:paraId="2D929B90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Długowieczne oświetlenie LED wspiera proces certyfikacji, </w:t>
      </w:r>
      <w:r w:rsidR="00EE1791">
        <w:rPr>
          <w:rFonts w:asciiTheme="minorHAnsi" w:hAnsiTheme="minorHAnsi" w:cstheme="minorHAnsi"/>
        </w:rPr>
        <w:t>ponieważ</w:t>
      </w:r>
      <w:r w:rsidRPr="005A2537">
        <w:rPr>
          <w:rFonts w:asciiTheme="minorHAnsi" w:hAnsiTheme="minorHAnsi" w:cstheme="minorHAnsi"/>
        </w:rPr>
        <w:t>:</w:t>
      </w:r>
    </w:p>
    <w:p w:rsidRPr="005A2537" w:rsidR="005A2537" w:rsidP="005A2537" w:rsidRDefault="005A2537" w14:paraId="6C66B655" w14:textId="77777777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redukuje zużycie energii,</w:t>
      </w:r>
    </w:p>
    <w:p w:rsidRPr="005A2537" w:rsidR="005A2537" w:rsidP="005A2537" w:rsidRDefault="005A2537" w14:paraId="3B6DBE9C" w14:textId="77777777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ogranicza liczbę odpadów związanych z wymianą opraw,</w:t>
      </w:r>
    </w:p>
    <w:p w:rsidRPr="005A2537" w:rsidR="005A2537" w:rsidP="005A2537" w:rsidRDefault="005A2537" w14:paraId="7C363784" w14:textId="77777777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obniża emisję CO₂ w całym cyklu życia budynku.</w:t>
      </w:r>
    </w:p>
    <w:p w:rsidRPr="005A2537" w:rsidR="005A2537" w:rsidP="005A2537" w:rsidRDefault="005A2537" w14:paraId="46FCC2C8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Wydłużona gwarancja stanowi dodatkowe potwierdzenie, że producent bierze odpowiedzialność za jakość i trwałość produktów. To ważny argument w rozmowach z inwestorami instytucjonalnymi, którzy coraz częściej analizują projekty również pod kątem spełniania wymogów ESG.</w:t>
      </w:r>
    </w:p>
    <w:p w:rsidRPr="00EE1791" w:rsidR="005A2537" w:rsidP="005A2537" w:rsidRDefault="005A2537" w14:paraId="69C947FF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Nowe podejście do projektowania</w:t>
      </w:r>
    </w:p>
    <w:p w:rsidRPr="005A2537" w:rsidR="005A2537" w:rsidP="005A2537" w:rsidRDefault="005A2537" w14:paraId="69DBFD91" w14:textId="31FA0A19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Długa gwarancja zmienia optykę projektantów. Skoro oprawy są objęte ochroną przez siedem lat, architekci mogą pozwolić sobie na bardziej ambitne, spójne projekty, bez obawy o ich szybką dezaktualizację.</w:t>
      </w:r>
      <w:ins w:author="Przemysław Kowalczyk" w:date="2025-10-09T22:50:00Z" w16du:dateUtc="2025-10-09T20:50:00Z" w:id="5">
        <w:r w:rsidR="00392C3F">
          <w:rPr>
            <w:rFonts w:asciiTheme="minorHAnsi" w:hAnsiTheme="minorHAnsi" w:cstheme="minorHAnsi"/>
          </w:rPr>
          <w:t xml:space="preserve"> </w:t>
        </w:r>
        <w:r w:rsidRPr="00392C3F" w:rsidR="00392C3F">
          <w:rPr>
            <w:rFonts w:asciiTheme="minorHAnsi" w:hAnsiTheme="minorHAnsi" w:cstheme="minorHAnsi"/>
          </w:rPr>
          <w:t>W Europie obserwujemy wyraźny trend projektowania oświetlenia w cyklach 10–15-letnich. To nie tylko kwestia estetyki, ale nowego podejścia do odpowiedzialności środowiskowej i trwałości budynków.</w:t>
        </w:r>
      </w:ins>
    </w:p>
    <w:p w:rsidRPr="005A2537" w:rsidR="005A2537" w:rsidP="005A2537" w:rsidRDefault="005A2537" w14:paraId="379B8E26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lastRenderedPageBreak/>
        <w:t xml:space="preserve">„Wydłużony okres gwarancji zmienia sposób myślenia o inwestycjach. Daje inwestorom i projektantom odwagę do stosowania rozwiązań </w:t>
      </w:r>
      <w:proofErr w:type="spellStart"/>
      <w:r w:rsidRPr="005A2537">
        <w:rPr>
          <w:rFonts w:asciiTheme="minorHAnsi" w:hAnsiTheme="minorHAnsi" w:cstheme="minorHAnsi"/>
        </w:rPr>
        <w:t>premium</w:t>
      </w:r>
      <w:proofErr w:type="spellEnd"/>
      <w:r w:rsidRPr="005A2537">
        <w:rPr>
          <w:rFonts w:asciiTheme="minorHAnsi" w:hAnsiTheme="minorHAnsi" w:cstheme="minorHAnsi"/>
        </w:rPr>
        <w:t xml:space="preserve">, które pozostaną z obiektem na lata. To nie tylko kwestia bezpieczeństwa finansowego, ale też budowania prestiżu nieruchomości” – </w:t>
      </w:r>
      <w:commentRangeStart w:id="6"/>
      <w:commentRangeStart w:id="1790822060"/>
      <w:r w:rsidR="00EE1791">
        <w:rPr>
          <w:rFonts w:asciiTheme="minorHAnsi" w:hAnsiTheme="minorHAnsi" w:cstheme="minorHAnsi"/>
        </w:rPr>
        <w:t>zauważa</w:t>
      </w:r>
      <w:r w:rsidRPr="005A2537">
        <w:rPr>
          <w:rFonts w:asciiTheme="minorHAnsi" w:hAnsiTheme="minorHAnsi" w:cstheme="minorHAnsi"/>
        </w:rPr>
        <w:t xml:space="preserve"> ekspert L</w:t>
      </w:r>
      <w:r w:rsidR="00EE1791">
        <w:rPr>
          <w:rFonts w:asciiTheme="minorHAnsi" w:hAnsiTheme="minorHAnsi" w:cstheme="minorHAnsi"/>
        </w:rPr>
        <w:t xml:space="preserve">ED </w:t>
      </w:r>
      <w:proofErr w:type="spellStart"/>
      <w:r w:rsidR="00EE1791">
        <w:rPr>
          <w:rFonts w:asciiTheme="minorHAnsi" w:hAnsiTheme="minorHAnsi" w:cstheme="minorHAnsi"/>
        </w:rPr>
        <w:t>l</w:t>
      </w:r>
      <w:r w:rsidRPr="005A2537">
        <w:rPr>
          <w:rFonts w:asciiTheme="minorHAnsi" w:hAnsiTheme="minorHAnsi" w:cstheme="minorHAnsi"/>
        </w:rPr>
        <w:t>ine</w:t>
      </w:r>
      <w:proofErr w:type="spellEnd"/>
      <w:r w:rsidRPr="005A2537">
        <w:rPr>
          <w:rFonts w:asciiTheme="minorHAnsi" w:hAnsiTheme="minorHAnsi" w:cstheme="minorHAnsi"/>
        </w:rPr>
        <w:t>.</w:t>
      </w:r>
      <w:commentRangeEnd w:id="6"/>
      <w:r w:rsidR="00391BF2">
        <w:rPr>
          <w:rStyle w:val="Odwoaniedokomentarza"/>
          <w:rFonts w:asciiTheme="minorHAnsi" w:hAnsiTheme="minorHAnsi" w:eastAsiaTheme="minorHAnsi" w:cstheme="minorBidi"/>
          <w:kern w:val="2"/>
          <w:lang w:eastAsia="en-US"/>
          <w14:ligatures w14:val="standardContextual"/>
        </w:rPr>
        <w:commentReference w:id="6"/>
      </w:r>
      <w:commentRangeEnd w:id="1790822060"/>
      <w:r>
        <w:rPr>
          <w:rStyle w:val="CommentReference"/>
        </w:rPr>
        <w:commentReference w:id="1790822060"/>
      </w:r>
    </w:p>
    <w:p w:rsidRPr="005A2537" w:rsidR="005A2537" w:rsidP="005A2537" w:rsidRDefault="005A2537" w14:paraId="65A925EA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Takie podejście widać już w projektach nowoczesnych biurowców w Europie Zachodniej, gdzie oświetlenie projektuje się w horyzoncie 10–15 lat, uwzględniając jego rolę w kształtowaniu przestrzeni pracy, ale też wizerunku całej inwestycji.</w:t>
      </w:r>
    </w:p>
    <w:p w:rsidRPr="00EE1791" w:rsidR="005A2537" w:rsidP="005A2537" w:rsidRDefault="005A2537" w14:paraId="2520613E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Wartość dodana dla użytkowników</w:t>
      </w:r>
    </w:p>
    <w:p w:rsidRPr="005A2537" w:rsidR="005A2537" w:rsidP="005A2537" w:rsidRDefault="005A2537" w14:paraId="663F5C31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Długowieczne oświetlenie to także korzyści bezpośrednio odczuwane przez użytkowników. Stabilne, jednolite światło sprzyja koncentracji, poprawia samopoczucie i wpływa na bezpieczeństwo. </w:t>
      </w:r>
      <w:r w:rsidR="00EE1791">
        <w:rPr>
          <w:rFonts w:asciiTheme="minorHAnsi" w:hAnsiTheme="minorHAnsi" w:cstheme="minorHAnsi"/>
        </w:rPr>
        <w:t>Liczne badania</w:t>
      </w:r>
      <w:r w:rsidRPr="005A2537">
        <w:rPr>
          <w:rFonts w:asciiTheme="minorHAnsi" w:hAnsiTheme="minorHAnsi" w:cstheme="minorHAnsi"/>
        </w:rPr>
        <w:t xml:space="preserve"> pokazują, że odpowiednie parametry światła mogą ograniczać zmęczenie wzroku, poprawiać rytm dobowy i zwiększać satysfakcję z pracy.</w:t>
      </w:r>
    </w:p>
    <w:p w:rsidRPr="005A2537" w:rsidR="005A2537" w:rsidP="31A7D9B0" w:rsidRDefault="005A2537" w14:paraId="27C0A762" w14:textId="6F45A929">
      <w:pPr>
        <w:pStyle w:val="NormalnyWeb"/>
        <w:rPr>
          <w:rFonts w:ascii="Calibri" w:hAnsi="Calibri" w:cs="Calibri" w:asciiTheme="minorAscii" w:hAnsiTheme="minorAscii" w:cstheme="minorAscii"/>
        </w:rPr>
      </w:pPr>
      <w:r w:rsidRPr="31A7D9B0" w:rsidR="005A2537">
        <w:rPr>
          <w:rFonts w:ascii="Calibri" w:hAnsi="Calibri" w:cs="Calibri" w:asciiTheme="minorAscii" w:hAnsiTheme="minorAscii" w:cstheme="minorAscii"/>
        </w:rPr>
        <w:t xml:space="preserve">W hotelach długotrwała jakość oświetlenia oznacza, że goście mogą doświadczać przestrzeni w takim samym standardzie zarówno w pierwszym, jak i w siódmym roku </w:t>
      </w:r>
      <w:r w:rsidRPr="31A7D9B0" w:rsidR="005A2537">
        <w:rPr>
          <w:rFonts w:ascii="Calibri" w:hAnsi="Calibri" w:cs="Calibri" w:asciiTheme="minorAscii" w:hAnsiTheme="minorAscii" w:cstheme="minorAscii"/>
        </w:rPr>
        <w:t>eksploata</w:t>
      </w:r>
      <w:r w:rsidRPr="31A7D9B0" w:rsidR="005A2537">
        <w:rPr>
          <w:rFonts w:ascii="Calibri" w:hAnsi="Calibri" w:cs="Calibri" w:asciiTheme="minorAscii" w:hAnsiTheme="minorAscii" w:cstheme="minorAscii"/>
        </w:rPr>
        <w:t>cji</w:t>
      </w:r>
      <w:r w:rsidRPr="31A7D9B0" w:rsidR="005A2537">
        <w:rPr>
          <w:rFonts w:ascii="Calibri" w:hAnsi="Calibri" w:cs="Calibri" w:asciiTheme="minorAscii" w:hAnsiTheme="minorAscii" w:cstheme="minorAscii"/>
        </w:rPr>
        <w:t xml:space="preserve"> obiektu. W galeriach handlowych natomiast stabilność światła buduje pozytywne doświadczenie klienta i wspiera sprzedaż.</w:t>
      </w:r>
    </w:p>
    <w:p w:rsidRPr="00EE1791" w:rsidR="005A2537" w:rsidP="005A2537" w:rsidRDefault="00EE1791" w14:paraId="24E21D71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 xml:space="preserve">Jasna strona inwestycji </w:t>
      </w:r>
    </w:p>
    <w:p w:rsidRPr="005A2537" w:rsidR="005A2537" w:rsidP="005A2537" w:rsidRDefault="005A2537" w14:paraId="11902C6E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Wydłużona gwarancja na oświetlenie LED to nie tylko dodatkowy zapis w umowie. To realna zmiana w podejściu do projektowania i eksploatacji budynków. Światło staje się elementem architektury, który pozostaje z projektem na lata – stabilny, przewidywalny i wspierający wartość inwestycji.</w:t>
      </w:r>
    </w:p>
    <w:p w:rsidRPr="005A2537" w:rsidR="005A2537" w:rsidP="005A2537" w:rsidRDefault="005A2537" w14:paraId="63052A29" w14:textId="7777777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Dla projektantów oznacza to większą swobodę tworzenia długofalowych koncepcji. Dla inwestorów – bezpieczeństwo finansowe i przewidywalność kosztów. Dla użytkowników – komfort i jakość codziennego funkcjonowania. A dla rynku – krok w stronę bardziej zrównoważonego, odpowiedzialnego budownictwa.</w:t>
      </w:r>
    </w:p>
    <w:p w:rsidRPr="005A2537" w:rsidR="00AB5E4D" w:rsidRDefault="00AB5E4D" w14:paraId="582F5B8F" w14:textId="77777777">
      <w:pPr>
        <w:rPr>
          <w:rFonts w:cstheme="minorHAnsi"/>
        </w:rPr>
      </w:pPr>
    </w:p>
    <w:sectPr w:rsidRPr="005A2537" w:rsidR="00AB5E4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DD" w:author="Diana Dąbrowska–Górska" w:date="2025-10-09T20:39:00Z" w:id="2">
    <w:p w:rsidR="005864C9" w:rsidP="005864C9" w:rsidRDefault="005864C9" w14:paraId="07527564" w14:textId="77777777">
      <w:pPr>
        <w:pStyle w:val="Tekstkomentarza"/>
      </w:pPr>
      <w:r>
        <w:rPr>
          <w:rStyle w:val="Odwoaniedokomentarza"/>
        </w:rPr>
        <w:annotationRef/>
      </w:r>
      <w:r>
        <w:t>100tys. godzin</w:t>
      </w:r>
    </w:p>
  </w:comment>
  <w:comment w:initials="DD" w:author="Diana Dąbrowska–Górska" w:date="2025-10-09T20:39:00Z" w:id="3">
    <w:p w:rsidR="005864C9" w:rsidP="005864C9" w:rsidRDefault="005864C9" w14:paraId="2507ED71" w14:textId="77777777">
      <w:pPr>
        <w:pStyle w:val="Tekstkomentarza"/>
      </w:pPr>
      <w:r>
        <w:rPr>
          <w:rStyle w:val="Odwoaniedokomentarza"/>
        </w:rPr>
        <w:annotationRef/>
      </w:r>
      <w:r>
        <w:t>ponad dekadę</w:t>
      </w:r>
    </w:p>
  </w:comment>
  <w:comment w:initials="PK" w:author="Przemysław Kowalczyk" w:date="2025-10-09T22:48:00Z" w:id="6">
    <w:p w:rsidR="00391BF2" w:rsidP="00391BF2" w:rsidRDefault="00391BF2" w14:paraId="06B80800" w14:textId="77777777">
      <w:pPr>
        <w:pStyle w:val="Tekstkomentarza"/>
      </w:pPr>
      <w:r>
        <w:rPr>
          <w:rStyle w:val="Odwoaniedokomentarza"/>
        </w:rPr>
        <w:annotationRef/>
      </w:r>
      <w:r>
        <w:t>Myślę, że powinno się pojawić imię i nazwisko eksperta</w:t>
      </w:r>
    </w:p>
  </w:comment>
  <w:comment xmlns:w="http://schemas.openxmlformats.org/wordprocessingml/2006/main" w:initials="DD" w:author="Diana Dąbrowska–Górska" w:date="2025-10-10T07:50:22" w:id="1790822060">
    <w:p xmlns:w14="http://schemas.microsoft.com/office/word/2010/wordml" xmlns:w="http://schemas.openxmlformats.org/wordprocessingml/2006/main" w:rsidR="3D28E481" w:rsidRDefault="4F9316B8" w14:paraId="3EA12078" w14:textId="4B73FD73">
      <w:pPr>
        <w:pStyle w:val="CommentText"/>
      </w:pPr>
      <w:r>
        <w:rPr>
          <w:rStyle w:val="CommentReference"/>
        </w:rPr>
        <w:annotationRef/>
      </w:r>
      <w:r w:rsidRPr="214E83E1" w:rsidR="32CF895A">
        <w:t>zauważa Michał Wójcicki, Dyrektor Handlowy w LED line</w:t>
      </w:r>
    </w:p>
  </w:comment>
  <w:comment xmlns:w="http://schemas.openxmlformats.org/wordprocessingml/2006/main" w:initials="DD" w:author="Diana Dąbrowska–Górska" w:date="2025-10-10T07:48:22" w:id="321890155">
    <w:p xmlns:w14="http://schemas.microsoft.com/office/word/2010/wordml" xmlns:w="http://schemas.openxmlformats.org/wordprocessingml/2006/main" w:rsidR="7257E762" w:rsidRDefault="2AB89A8F" w14:paraId="2FFF88D0" w14:textId="77081D5F">
      <w:pPr>
        <w:pStyle w:val="CommentText"/>
      </w:pPr>
      <w:r>
        <w:rPr>
          <w:rStyle w:val="CommentReference"/>
        </w:rPr>
        <w:annotationRef/>
      </w:r>
      <w:r w:rsidRPr="045D41FF" w:rsidR="69D65385">
        <w:t>odpowiednie światło LED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7527564"/>
  <w15:commentEx w15:done="0" w15:paraId="2507ED71"/>
  <w15:commentEx w15:done="0" w15:paraId="06B80800"/>
  <w15:commentEx w15:done="0" w15:paraId="3EA12078" w15:paraIdParent="06B80800"/>
  <w15:commentEx w15:done="0" w15:paraId="2FFF88D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DE9DA0E" w16cex:dateUtc="2025-10-09T18:39:00Z"/>
  <w16cex:commentExtensible w16cex:durableId="0C2BFD03" w16cex:dateUtc="2025-10-09T18:39:00Z"/>
  <w16cex:commentExtensible w16cex:durableId="4ED27E56" w16cex:dateUtc="2025-10-09T20:48:00Z"/>
  <w16cex:commentExtensible w16cex:durableId="6FCA7774" w16cex:dateUtc="2025-10-10T05:50:22.895Z"/>
  <w16cex:commentExtensible w16cex:durableId="54DA46E9" w16cex:dateUtc="2025-10-10T05:48:22.95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7527564" w16cid:durableId="2DE9DA0E"/>
  <w16cid:commentId w16cid:paraId="2507ED71" w16cid:durableId="0C2BFD03"/>
  <w16cid:commentId w16cid:paraId="06B80800" w16cid:durableId="4ED27E56"/>
  <w16cid:commentId w16cid:paraId="3EA12078" w16cid:durableId="6FCA7774"/>
  <w16cid:commentId w16cid:paraId="2FFF88D0" w16cid:durableId="54DA46E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A6041"/>
    <w:multiLevelType w:val="multilevel"/>
    <w:tmpl w:val="ACDC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5C242D45"/>
    <w:multiLevelType w:val="multilevel"/>
    <w:tmpl w:val="ED24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384400875">
    <w:abstractNumId w:val="1"/>
  </w:num>
  <w:num w:numId="2" w16cid:durableId="2052252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rzemysław Kowalczyk">
    <w15:presenceInfo w15:providerId="AD" w15:userId="S::p.kowalczyk@ledline.pl::b87c0a5c-6159-4fbf-997d-37eaaae3e890"/>
  </w15:person>
  <w15:person w15:author="Diana Dąbrowska–Górska">
    <w15:presenceInfo w15:providerId="AD" w15:userId="S::d.dabrowska-gorska@ledline.pl::42ce3727-6b4c-4e2e-af38-4875553b54f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dirty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37"/>
    <w:rsid w:val="00081DBD"/>
    <w:rsid w:val="00246562"/>
    <w:rsid w:val="00391BF2"/>
    <w:rsid w:val="00392C3F"/>
    <w:rsid w:val="0047051C"/>
    <w:rsid w:val="005864C9"/>
    <w:rsid w:val="005A2537"/>
    <w:rsid w:val="00623F9B"/>
    <w:rsid w:val="006A2792"/>
    <w:rsid w:val="007F587E"/>
    <w:rsid w:val="00A519C1"/>
    <w:rsid w:val="00A561A7"/>
    <w:rsid w:val="00AB5E4D"/>
    <w:rsid w:val="00D03B87"/>
    <w:rsid w:val="00DF78E0"/>
    <w:rsid w:val="00E033E3"/>
    <w:rsid w:val="00E14968"/>
    <w:rsid w:val="00EE1791"/>
    <w:rsid w:val="00F205FD"/>
    <w:rsid w:val="00FA7B2B"/>
    <w:rsid w:val="110942A2"/>
    <w:rsid w:val="21FC974B"/>
    <w:rsid w:val="31A7D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FA47"/>
  <w15:chartTrackingRefBased/>
  <w15:docId w15:val="{687C2ED4-3372-2E48-AA3E-91AA9BB2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2537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A2537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5A2537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basedOn w:val="Domylnaczcionkaakapitu"/>
    <w:link w:val="Nagwek2"/>
    <w:uiPriority w:val="9"/>
    <w:rsid w:val="005A2537"/>
    <w:rPr>
      <w:rFonts w:ascii="Times New Roman" w:hAnsi="Times New Roman" w:eastAsia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styleId="Nagwek3Znak" w:customStyle="1">
    <w:name w:val="Nagłówek 3 Znak"/>
    <w:basedOn w:val="Domylnaczcionkaakapitu"/>
    <w:link w:val="Nagwek3"/>
    <w:uiPriority w:val="9"/>
    <w:rsid w:val="005A2537"/>
    <w:rPr>
      <w:rFonts w:ascii="Times New Roman" w:hAnsi="Times New Roman" w:eastAsia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5A2537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Nagwek1Znak" w:customStyle="1">
    <w:name w:val="Nagłówek 1 Znak"/>
    <w:basedOn w:val="Domylnaczcionkaakapitu"/>
    <w:link w:val="Nagwek1"/>
    <w:uiPriority w:val="9"/>
    <w:rsid w:val="005A253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A253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4C9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86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4C9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864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3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3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46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7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8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4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 Szruba</dc:creator>
  <keywords/>
  <dc:description/>
  <lastModifiedBy>Diana Dąbrowska–Górska</lastModifiedBy>
  <revision>13</revision>
  <dcterms:created xsi:type="dcterms:W3CDTF">2025-10-09T18:40:00.0000000Z</dcterms:created>
  <dcterms:modified xsi:type="dcterms:W3CDTF">2025-10-10T05:52:51.6418602Z</dcterms:modified>
</coreProperties>
</file>